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E491D" w14:textId="7FD14231" w:rsidR="00BD75B6" w:rsidRPr="00C31BDB" w:rsidRDefault="00BD75B6" w:rsidP="00A41F2F">
      <w:pPr>
        <w:spacing w:line="480" w:lineRule="auto"/>
        <w:rPr>
          <w:rFonts w:ascii="Times New Roman" w:hAnsi="Times New Roman"/>
          <w:b/>
        </w:rPr>
      </w:pPr>
      <w:r w:rsidRPr="00C31BDB">
        <w:rPr>
          <w:rFonts w:ascii="Times New Roman" w:hAnsi="Times New Roman"/>
          <w:b/>
        </w:rPr>
        <w:t xml:space="preserve">Examining the role of </w:t>
      </w:r>
      <w:r w:rsidR="00FA4A14" w:rsidRPr="00C31BDB">
        <w:rPr>
          <w:rFonts w:ascii="Times New Roman" w:hAnsi="Times New Roman"/>
          <w:b/>
        </w:rPr>
        <w:t xml:space="preserve">common </w:t>
      </w:r>
      <w:r w:rsidR="00A17858" w:rsidRPr="00C31BDB">
        <w:rPr>
          <w:rFonts w:ascii="Times New Roman" w:hAnsi="Times New Roman"/>
          <w:b/>
        </w:rPr>
        <w:t xml:space="preserve">and rare </w:t>
      </w:r>
      <w:r w:rsidRPr="00C31BDB">
        <w:rPr>
          <w:rFonts w:ascii="Times New Roman" w:hAnsi="Times New Roman"/>
          <w:b/>
        </w:rPr>
        <w:t>mitochondrial variants in schizophrenia</w:t>
      </w:r>
    </w:p>
    <w:p w14:paraId="4EDACCB4" w14:textId="50BE5413" w:rsidR="00BD75B6" w:rsidRDefault="00E45DE4" w:rsidP="00A41F2F">
      <w:pPr>
        <w:spacing w:line="480" w:lineRule="auto"/>
        <w:rPr>
          <w:rFonts w:ascii="Times New Roman" w:hAnsi="Times New Roman"/>
          <w:vertAlign w:val="superscript"/>
        </w:rPr>
      </w:pPr>
      <w:r w:rsidRPr="00C31BDB">
        <w:rPr>
          <w:rFonts w:ascii="Times New Roman" w:hAnsi="Times New Roman"/>
        </w:rPr>
        <w:t>Vanessa F Gonçalves</w:t>
      </w:r>
      <w:r w:rsidR="006A1C6D" w:rsidRPr="00C31BDB">
        <w:rPr>
          <w:rFonts w:ascii="Times New Roman" w:hAnsi="Times New Roman"/>
          <w:vertAlign w:val="superscript"/>
        </w:rPr>
        <w:t>1,2</w:t>
      </w:r>
      <w:r w:rsidR="001837CE">
        <w:rPr>
          <w:rFonts w:ascii="Times New Roman" w:hAnsi="Times New Roman"/>
          <w:vertAlign w:val="superscript"/>
        </w:rPr>
        <w:sym w:font="Symbol" w:char="F066"/>
      </w:r>
      <w:r w:rsidRPr="00C31BDB">
        <w:rPr>
          <w:rFonts w:ascii="Times New Roman" w:hAnsi="Times New Roman"/>
        </w:rPr>
        <w:t xml:space="preserve">, </w:t>
      </w:r>
      <w:ins w:id="0" w:author="CAMH User" w:date="2018-01-10T12:14:00Z">
        <w:r w:rsidR="009D0CFA">
          <w:rPr>
            <w:rFonts w:ascii="Times New Roman" w:hAnsi="Times New Roman"/>
          </w:rPr>
          <w:t>Stephanie N</w:t>
        </w:r>
        <w:r w:rsidR="009D0CFA" w:rsidRPr="009D0CFA">
          <w:rPr>
            <w:rFonts w:ascii="Times New Roman" w:hAnsi="Times New Roman"/>
          </w:rPr>
          <w:t xml:space="preserve"> Giamberardino</w:t>
        </w:r>
      </w:ins>
      <w:del w:id="1" w:author="CAMH User" w:date="2018-01-10T12:14:00Z">
        <w:r w:rsidR="00AC43E4" w:rsidRPr="00C31BDB" w:rsidDel="009D0CFA">
          <w:rPr>
            <w:rFonts w:ascii="Times New Roman" w:hAnsi="Times New Roman"/>
          </w:rPr>
          <w:delText>Stephanie William</w:delText>
        </w:r>
        <w:r w:rsidR="00BC6C5E" w:rsidRPr="00C31BDB" w:rsidDel="009D0CFA">
          <w:rPr>
            <w:rFonts w:ascii="Times New Roman" w:hAnsi="Times New Roman"/>
          </w:rPr>
          <w:delText>s</w:delText>
        </w:r>
      </w:del>
      <w:r w:rsidR="005022BE" w:rsidRPr="00C31BDB">
        <w:rPr>
          <w:rFonts w:ascii="Times New Roman" w:hAnsi="Times New Roman"/>
          <w:vertAlign w:val="superscript"/>
        </w:rPr>
        <w:t>3</w:t>
      </w:r>
      <w:r w:rsidR="00BC6C5E" w:rsidRPr="00C31BDB">
        <w:rPr>
          <w:rFonts w:ascii="Times New Roman" w:hAnsi="Times New Roman"/>
        </w:rPr>
        <w:t>,</w:t>
      </w:r>
      <w:r w:rsidR="00EF78C7" w:rsidRPr="00C31BDB">
        <w:rPr>
          <w:rFonts w:ascii="Times New Roman" w:hAnsi="Times New Roman"/>
        </w:rPr>
        <w:t xml:space="preserve"> </w:t>
      </w:r>
      <w:r w:rsidRPr="00C31BDB">
        <w:rPr>
          <w:rFonts w:ascii="Times New Roman" w:hAnsi="Times New Roman"/>
        </w:rPr>
        <w:t>J</w:t>
      </w:r>
      <w:r w:rsidR="00365E7C" w:rsidRPr="00C31BDB">
        <w:rPr>
          <w:rFonts w:ascii="Times New Roman" w:hAnsi="Times New Roman"/>
        </w:rPr>
        <w:t>ames J.</w:t>
      </w:r>
      <w:r w:rsidRPr="00C31BDB">
        <w:rPr>
          <w:rFonts w:ascii="Times New Roman" w:hAnsi="Times New Roman"/>
        </w:rPr>
        <w:t xml:space="preserve"> Crowley</w:t>
      </w:r>
      <w:r w:rsidR="005022BE" w:rsidRPr="00C31BDB">
        <w:rPr>
          <w:rFonts w:ascii="Times New Roman" w:hAnsi="Times New Roman"/>
          <w:vertAlign w:val="superscript"/>
        </w:rPr>
        <w:t>3</w:t>
      </w:r>
      <w:r w:rsidRPr="00C31BDB">
        <w:rPr>
          <w:rFonts w:ascii="Times New Roman" w:hAnsi="Times New Roman"/>
        </w:rPr>
        <w:t xml:space="preserve">, </w:t>
      </w:r>
      <w:r w:rsidR="00D2596C" w:rsidRPr="00C31BDB">
        <w:rPr>
          <w:rFonts w:ascii="Times New Roman" w:hAnsi="Times New Roman"/>
        </w:rPr>
        <w:t xml:space="preserve">Marquis </w:t>
      </w:r>
      <w:r w:rsidR="000E0E84">
        <w:rPr>
          <w:rFonts w:ascii="Times New Roman" w:hAnsi="Times New Roman"/>
        </w:rPr>
        <w:t xml:space="preserve">P </w:t>
      </w:r>
      <w:r w:rsidR="00D2596C" w:rsidRPr="00C31BDB">
        <w:rPr>
          <w:rFonts w:ascii="Times New Roman" w:hAnsi="Times New Roman"/>
        </w:rPr>
        <w:t>Vawter</w:t>
      </w:r>
      <w:r w:rsidR="00E740E1" w:rsidRPr="00C31BDB">
        <w:rPr>
          <w:rFonts w:ascii="Times New Roman" w:hAnsi="Times New Roman"/>
          <w:vertAlign w:val="superscript"/>
        </w:rPr>
        <w:t>4</w:t>
      </w:r>
      <w:r w:rsidRPr="00C31BDB">
        <w:rPr>
          <w:rFonts w:ascii="Times New Roman" w:hAnsi="Times New Roman"/>
        </w:rPr>
        <w:t xml:space="preserve">, </w:t>
      </w:r>
      <w:proofErr w:type="spellStart"/>
      <w:r w:rsidRPr="00C31BDB">
        <w:rPr>
          <w:rFonts w:ascii="Times New Roman" w:hAnsi="Times New Roman"/>
        </w:rPr>
        <w:t>Richa</w:t>
      </w:r>
      <w:proofErr w:type="spellEnd"/>
      <w:r w:rsidRPr="00C31BDB">
        <w:rPr>
          <w:rFonts w:ascii="Times New Roman" w:hAnsi="Times New Roman"/>
        </w:rPr>
        <w:t xml:space="preserve"> Saxena</w:t>
      </w:r>
      <w:r w:rsidR="00D54DF0" w:rsidRPr="00C31BDB">
        <w:rPr>
          <w:rFonts w:ascii="Times New Roman" w:hAnsi="Times New Roman"/>
          <w:vertAlign w:val="superscript"/>
        </w:rPr>
        <w:t>5</w:t>
      </w:r>
      <w:r w:rsidRPr="00C31BDB">
        <w:rPr>
          <w:rFonts w:ascii="Times New Roman" w:hAnsi="Times New Roman"/>
        </w:rPr>
        <w:t xml:space="preserve">, </w:t>
      </w:r>
      <w:r w:rsidR="00043F91" w:rsidRPr="00C31BDB">
        <w:rPr>
          <w:rFonts w:ascii="Times New Roman" w:hAnsi="Times New Roman"/>
        </w:rPr>
        <w:t xml:space="preserve">Cynthia </w:t>
      </w:r>
      <w:r w:rsidR="00B5439C" w:rsidRPr="00C31BDB">
        <w:rPr>
          <w:rFonts w:ascii="Times New Roman" w:hAnsi="Times New Roman"/>
        </w:rPr>
        <w:t xml:space="preserve">M </w:t>
      </w:r>
      <w:r w:rsidR="00043F91" w:rsidRPr="00C31BDB">
        <w:rPr>
          <w:rFonts w:ascii="Times New Roman" w:hAnsi="Times New Roman"/>
        </w:rPr>
        <w:t>Bulik</w:t>
      </w:r>
      <w:r w:rsidR="00D54DF0" w:rsidRPr="00C31BDB">
        <w:rPr>
          <w:rFonts w:ascii="Times New Roman" w:hAnsi="Times New Roman"/>
          <w:vertAlign w:val="superscript"/>
        </w:rPr>
        <w:t>6</w:t>
      </w:r>
      <w:r w:rsidR="00E740E1" w:rsidRPr="00C31BDB">
        <w:rPr>
          <w:rFonts w:ascii="Times New Roman" w:hAnsi="Times New Roman"/>
          <w:vertAlign w:val="superscript"/>
        </w:rPr>
        <w:t>,</w:t>
      </w:r>
      <w:r w:rsidR="00D54DF0" w:rsidRPr="00C31BDB">
        <w:rPr>
          <w:rFonts w:ascii="Times New Roman" w:hAnsi="Times New Roman"/>
          <w:vertAlign w:val="superscript"/>
        </w:rPr>
        <w:t>7</w:t>
      </w:r>
      <w:r w:rsidR="00B5439C" w:rsidRPr="00C31BDB">
        <w:rPr>
          <w:rFonts w:ascii="Times New Roman" w:hAnsi="Times New Roman"/>
          <w:vertAlign w:val="superscript"/>
        </w:rPr>
        <w:t>,</w:t>
      </w:r>
      <w:r w:rsidR="00D54DF0" w:rsidRPr="00C31BDB">
        <w:rPr>
          <w:rFonts w:ascii="Times New Roman" w:hAnsi="Times New Roman"/>
          <w:vertAlign w:val="superscript"/>
        </w:rPr>
        <w:t>8</w:t>
      </w:r>
      <w:r w:rsidR="00043F91" w:rsidRPr="00C31BDB">
        <w:rPr>
          <w:rFonts w:ascii="Times New Roman" w:hAnsi="Times New Roman"/>
          <w:vertAlign w:val="superscript"/>
        </w:rPr>
        <w:t xml:space="preserve"> </w:t>
      </w:r>
      <w:r w:rsidR="00043F91" w:rsidRPr="00C31BDB">
        <w:rPr>
          <w:rFonts w:ascii="Times New Roman" w:hAnsi="Times New Roman"/>
        </w:rPr>
        <w:t xml:space="preserve">, </w:t>
      </w:r>
      <w:r w:rsidRPr="00C31BDB">
        <w:rPr>
          <w:rFonts w:ascii="Times New Roman" w:hAnsi="Times New Roman"/>
        </w:rPr>
        <w:t>Zeynep Yilmaz</w:t>
      </w:r>
      <w:r w:rsidR="00062A6D">
        <w:rPr>
          <w:rFonts w:ascii="Times New Roman" w:hAnsi="Times New Roman"/>
        </w:rPr>
        <w:t xml:space="preserve"> </w:t>
      </w:r>
      <w:r w:rsidR="00D54DF0" w:rsidRPr="00C31BDB">
        <w:rPr>
          <w:rFonts w:ascii="Times New Roman" w:hAnsi="Times New Roman"/>
          <w:vertAlign w:val="superscript"/>
        </w:rPr>
        <w:t>6</w:t>
      </w:r>
      <w:r w:rsidRPr="00C31BDB">
        <w:rPr>
          <w:rFonts w:ascii="Times New Roman" w:hAnsi="Times New Roman"/>
        </w:rPr>
        <w:t xml:space="preserve">, </w:t>
      </w:r>
      <w:r w:rsidRPr="00C31BDB">
        <w:rPr>
          <w:rFonts w:ascii="Times New Roman" w:hAnsi="Times New Roman"/>
          <w:lang w:val="en-CA"/>
        </w:rPr>
        <w:t xml:space="preserve">Christina </w:t>
      </w:r>
      <w:ins w:id="2" w:author="CAMH User" w:date="2018-01-11T13:02:00Z">
        <w:r w:rsidR="00997CDE">
          <w:rPr>
            <w:rFonts w:ascii="Times New Roman" w:hAnsi="Times New Roman"/>
            <w:lang w:val="en-CA"/>
          </w:rPr>
          <w:t xml:space="preserve">M </w:t>
        </w:r>
      </w:ins>
      <w:proofErr w:type="spellStart"/>
      <w:r w:rsidRPr="00C31BDB">
        <w:rPr>
          <w:rFonts w:ascii="Times New Roman" w:hAnsi="Times New Roman"/>
          <w:lang w:val="en-CA"/>
        </w:rPr>
        <w:t>Hultman</w:t>
      </w:r>
      <w:proofErr w:type="spellEnd"/>
      <w:r w:rsidR="00062A6D">
        <w:rPr>
          <w:rFonts w:ascii="Times New Roman" w:hAnsi="Times New Roman"/>
          <w:lang w:val="en-CA"/>
        </w:rPr>
        <w:t xml:space="preserve"> </w:t>
      </w:r>
      <w:r w:rsidR="00D54DF0" w:rsidRPr="00C31BDB">
        <w:rPr>
          <w:rFonts w:ascii="Times New Roman" w:hAnsi="Times New Roman"/>
          <w:vertAlign w:val="superscript"/>
        </w:rPr>
        <w:t>8</w:t>
      </w:r>
      <w:r w:rsidRPr="00C31BDB">
        <w:rPr>
          <w:rFonts w:ascii="Times New Roman" w:hAnsi="Times New Roman"/>
          <w:lang w:val="en-CA"/>
        </w:rPr>
        <w:t xml:space="preserve">, Pamela </w:t>
      </w:r>
      <w:proofErr w:type="spellStart"/>
      <w:r w:rsidRPr="00C31BDB">
        <w:rPr>
          <w:rFonts w:ascii="Times New Roman" w:hAnsi="Times New Roman"/>
          <w:lang w:val="en-CA"/>
        </w:rPr>
        <w:t>Sklar</w:t>
      </w:r>
      <w:proofErr w:type="spellEnd"/>
      <w:r w:rsidR="007E5E2A">
        <w:rPr>
          <w:rFonts w:ascii="Times New Roman" w:hAnsi="Times New Roman"/>
          <w:vertAlign w:val="superscript"/>
        </w:rPr>
        <w:t>9</w:t>
      </w:r>
      <w:r w:rsidR="007C4418">
        <w:rPr>
          <w:rFonts w:ascii="Times New Roman" w:hAnsi="Times New Roman"/>
          <w:vertAlign w:val="superscript"/>
        </w:rPr>
        <w:t>£</w:t>
      </w:r>
      <w:r w:rsidRPr="00C31BDB">
        <w:rPr>
          <w:rFonts w:ascii="Times New Roman" w:hAnsi="Times New Roman"/>
          <w:lang w:val="en-CA"/>
        </w:rPr>
        <w:t xml:space="preserve">, </w:t>
      </w:r>
      <w:r w:rsidR="00E740E1" w:rsidRPr="00C31BDB">
        <w:rPr>
          <w:rFonts w:ascii="Times New Roman" w:hAnsi="Times New Roman"/>
        </w:rPr>
        <w:t xml:space="preserve">James </w:t>
      </w:r>
      <w:ins w:id="3" w:author="CAMH User" w:date="2018-01-11T13:02:00Z">
        <w:r w:rsidR="00997CDE">
          <w:rPr>
            <w:rFonts w:ascii="Times New Roman" w:hAnsi="Times New Roman"/>
          </w:rPr>
          <w:t xml:space="preserve">L </w:t>
        </w:r>
      </w:ins>
      <w:r w:rsidR="00E740E1" w:rsidRPr="00C31BDB">
        <w:rPr>
          <w:rFonts w:ascii="Times New Roman" w:hAnsi="Times New Roman"/>
        </w:rPr>
        <w:t>Kennedy</w:t>
      </w:r>
      <w:r w:rsidR="00E740E1" w:rsidRPr="00C31BDB">
        <w:rPr>
          <w:rFonts w:ascii="Times New Roman" w:hAnsi="Times New Roman"/>
          <w:vertAlign w:val="superscript"/>
        </w:rPr>
        <w:t>1,2</w:t>
      </w:r>
      <w:r w:rsidR="00E740E1" w:rsidRPr="00C31BDB">
        <w:rPr>
          <w:rFonts w:ascii="Times New Roman" w:hAnsi="Times New Roman"/>
        </w:rPr>
        <w:t xml:space="preserve">, </w:t>
      </w:r>
      <w:r w:rsidRPr="00C31BDB">
        <w:rPr>
          <w:rFonts w:ascii="Times New Roman" w:hAnsi="Times New Roman"/>
        </w:rPr>
        <w:t xml:space="preserve">Patrick </w:t>
      </w:r>
      <w:r w:rsidR="00B5439C" w:rsidRPr="00C31BDB">
        <w:rPr>
          <w:rFonts w:ascii="Times New Roman" w:hAnsi="Times New Roman"/>
        </w:rPr>
        <w:t xml:space="preserve">F </w:t>
      </w:r>
      <w:r w:rsidRPr="00C31BDB">
        <w:rPr>
          <w:rFonts w:ascii="Times New Roman" w:hAnsi="Times New Roman"/>
        </w:rPr>
        <w:t>Sullivan</w:t>
      </w:r>
      <w:r w:rsidR="00637376" w:rsidRPr="00C31BDB">
        <w:rPr>
          <w:rFonts w:ascii="Times New Roman" w:hAnsi="Times New Roman"/>
          <w:vertAlign w:val="superscript"/>
        </w:rPr>
        <w:t>3,</w:t>
      </w:r>
      <w:r w:rsidR="00D54DF0" w:rsidRPr="00C31BDB">
        <w:rPr>
          <w:rFonts w:ascii="Times New Roman" w:hAnsi="Times New Roman"/>
          <w:vertAlign w:val="superscript"/>
        </w:rPr>
        <w:t>6</w:t>
      </w:r>
      <w:r w:rsidR="00B5439C" w:rsidRPr="00C31BDB">
        <w:rPr>
          <w:rFonts w:ascii="Times New Roman" w:hAnsi="Times New Roman"/>
          <w:vertAlign w:val="superscript"/>
        </w:rPr>
        <w:t>,</w:t>
      </w:r>
      <w:r w:rsidR="00D54DF0" w:rsidRPr="00C31BDB">
        <w:rPr>
          <w:rFonts w:ascii="Times New Roman" w:hAnsi="Times New Roman"/>
          <w:vertAlign w:val="superscript"/>
        </w:rPr>
        <w:t>8</w:t>
      </w:r>
      <w:r w:rsidR="006A1C6D" w:rsidRPr="00C31BDB">
        <w:rPr>
          <w:rFonts w:ascii="Times New Roman" w:hAnsi="Times New Roman"/>
          <w:vertAlign w:val="superscript"/>
        </w:rPr>
        <w:t>*</w:t>
      </w:r>
      <w:r w:rsidRPr="00C31BDB">
        <w:rPr>
          <w:rFonts w:ascii="Times New Roman" w:hAnsi="Times New Roman"/>
        </w:rPr>
        <w:t>, Jo Knight</w:t>
      </w:r>
      <w:r w:rsidR="006A1C6D" w:rsidRPr="00C31BDB">
        <w:rPr>
          <w:rFonts w:ascii="Times New Roman" w:hAnsi="Times New Roman"/>
          <w:vertAlign w:val="superscript"/>
        </w:rPr>
        <w:t>1,2</w:t>
      </w:r>
      <w:r w:rsidR="006700DD" w:rsidRPr="00C31BDB">
        <w:rPr>
          <w:rFonts w:ascii="Times New Roman" w:hAnsi="Times New Roman"/>
          <w:vertAlign w:val="superscript"/>
        </w:rPr>
        <w:t>,</w:t>
      </w:r>
      <w:r w:rsidR="007E5E2A">
        <w:rPr>
          <w:rFonts w:ascii="Times New Roman" w:hAnsi="Times New Roman"/>
          <w:vertAlign w:val="superscript"/>
        </w:rPr>
        <w:t>10</w:t>
      </w:r>
      <w:r w:rsidR="00D54DF0" w:rsidRPr="00C31BDB">
        <w:rPr>
          <w:rFonts w:ascii="Times New Roman" w:hAnsi="Times New Roman"/>
          <w:vertAlign w:val="superscript"/>
        </w:rPr>
        <w:t>,1</w:t>
      </w:r>
      <w:r w:rsidR="007E5E2A">
        <w:rPr>
          <w:rFonts w:ascii="Times New Roman" w:hAnsi="Times New Roman"/>
          <w:vertAlign w:val="superscript"/>
        </w:rPr>
        <w:t>1</w:t>
      </w:r>
      <w:r w:rsidR="00BF23AB">
        <w:rPr>
          <w:rFonts w:ascii="Times New Roman" w:hAnsi="Times New Roman"/>
          <w:vertAlign w:val="superscript"/>
        </w:rPr>
        <w:t>,12</w:t>
      </w:r>
      <w:r w:rsidR="006A1C6D" w:rsidRPr="00C31BDB">
        <w:rPr>
          <w:rFonts w:ascii="Times New Roman" w:hAnsi="Times New Roman"/>
          <w:vertAlign w:val="superscript"/>
        </w:rPr>
        <w:t>*</w:t>
      </w:r>
    </w:p>
    <w:p w14:paraId="1DDCA2CE" w14:textId="77777777" w:rsidR="0057485A" w:rsidRPr="00C31BDB" w:rsidRDefault="0057485A" w:rsidP="00A41F2F">
      <w:pPr>
        <w:spacing w:line="480" w:lineRule="auto"/>
        <w:rPr>
          <w:rFonts w:ascii="Times New Roman" w:hAnsi="Times New Roman"/>
        </w:rPr>
      </w:pPr>
    </w:p>
    <w:p w14:paraId="0939D11E" w14:textId="77777777" w:rsidR="006A1C6D" w:rsidRPr="00C31BDB" w:rsidRDefault="006A1C6D" w:rsidP="00A41F2F">
      <w:pPr>
        <w:spacing w:line="480" w:lineRule="auto"/>
        <w:rPr>
          <w:rFonts w:ascii="Times New Roman" w:hAnsi="Times New Roman"/>
          <w:lang w:val="en-CA"/>
        </w:rPr>
      </w:pPr>
      <w:r w:rsidRPr="00C31BDB">
        <w:rPr>
          <w:rFonts w:ascii="Times New Roman" w:hAnsi="Times New Roman"/>
          <w:vertAlign w:val="superscript"/>
          <w:lang w:val="en-CA"/>
        </w:rPr>
        <w:t>1</w:t>
      </w:r>
      <w:r w:rsidRPr="00C31BDB">
        <w:rPr>
          <w:rFonts w:ascii="Times New Roman" w:hAnsi="Times New Roman"/>
          <w:lang w:val="en-CA"/>
        </w:rPr>
        <w:t xml:space="preserve"> Department of Psychiatry, University of Toronto, Toronto, </w:t>
      </w:r>
      <w:r w:rsidR="00637376" w:rsidRPr="00C31BDB">
        <w:rPr>
          <w:rFonts w:ascii="Times New Roman" w:hAnsi="Times New Roman"/>
          <w:lang w:val="en-CA"/>
        </w:rPr>
        <w:t>ON</w:t>
      </w:r>
      <w:r w:rsidRPr="00C31BDB">
        <w:rPr>
          <w:rFonts w:ascii="Times New Roman" w:hAnsi="Times New Roman"/>
          <w:lang w:val="en-CA"/>
        </w:rPr>
        <w:t>, Canada</w:t>
      </w:r>
    </w:p>
    <w:p w14:paraId="0A1819E8" w14:textId="77777777" w:rsidR="006A1C6D" w:rsidRPr="00C31BDB" w:rsidRDefault="006A1C6D" w:rsidP="00A41F2F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  <w:vertAlign w:val="superscript"/>
          <w:lang w:val="en-CA"/>
        </w:rPr>
        <w:t>2</w:t>
      </w:r>
      <w:r w:rsidRPr="00C31BDB">
        <w:rPr>
          <w:rFonts w:ascii="Times New Roman" w:hAnsi="Times New Roman"/>
          <w:lang w:val="en-CA"/>
        </w:rPr>
        <w:t xml:space="preserve"> </w:t>
      </w:r>
      <w:r w:rsidR="00637376" w:rsidRPr="00C31BDB">
        <w:rPr>
          <w:rFonts w:ascii="Times New Roman" w:hAnsi="Times New Roman"/>
        </w:rPr>
        <w:t xml:space="preserve">Campbell </w:t>
      </w:r>
      <w:proofErr w:type="gramStart"/>
      <w:r w:rsidR="00637376" w:rsidRPr="00C31BDB">
        <w:rPr>
          <w:rFonts w:ascii="Times New Roman" w:hAnsi="Times New Roman"/>
        </w:rPr>
        <w:t>Family</w:t>
      </w:r>
      <w:proofErr w:type="gramEnd"/>
      <w:r w:rsidR="00637376" w:rsidRPr="00C31BDB">
        <w:rPr>
          <w:rFonts w:ascii="Times New Roman" w:hAnsi="Times New Roman"/>
        </w:rPr>
        <w:t> Mental Health Research Institute, Centre for Addiction and Mental Health, Toronto, ON, Canada</w:t>
      </w:r>
    </w:p>
    <w:p w14:paraId="59A6A0FD" w14:textId="77777777" w:rsidR="00E740E1" w:rsidRPr="00C31BDB" w:rsidRDefault="006A1C6D" w:rsidP="00A41F2F">
      <w:pPr>
        <w:spacing w:line="480" w:lineRule="auto"/>
        <w:rPr>
          <w:rFonts w:ascii="Times New Roman" w:hAnsi="Times New Roman"/>
          <w:color w:val="000000"/>
          <w:shd w:val="clear" w:color="auto" w:fill="FFFFFF"/>
          <w:lang w:val="en-CA"/>
        </w:rPr>
      </w:pPr>
      <w:r w:rsidRPr="00C31BDB"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>3</w:t>
      </w:r>
      <w:r w:rsidRPr="00C31BDB">
        <w:rPr>
          <w:rFonts w:ascii="Times New Roman" w:hAnsi="Times New Roman"/>
          <w:color w:val="000000"/>
          <w:shd w:val="clear" w:color="auto" w:fill="FFFFFF"/>
          <w:lang w:val="en-CA"/>
        </w:rPr>
        <w:t xml:space="preserve"> </w:t>
      </w:r>
      <w:proofErr w:type="gramStart"/>
      <w:r w:rsidR="00E740E1" w:rsidRPr="00C31BDB">
        <w:rPr>
          <w:rFonts w:ascii="Times New Roman" w:hAnsi="Times New Roman"/>
          <w:color w:val="000000"/>
          <w:lang w:val="en-CA"/>
        </w:rPr>
        <w:t>Department</w:t>
      </w:r>
      <w:proofErr w:type="gramEnd"/>
      <w:r w:rsidR="00E740E1" w:rsidRPr="00C31BDB">
        <w:rPr>
          <w:rFonts w:ascii="Times New Roman" w:hAnsi="Times New Roman"/>
          <w:color w:val="000000"/>
          <w:lang w:val="en-CA"/>
        </w:rPr>
        <w:t xml:space="preserve"> of Genetics, University of North Carolina, Chapel Hill, NC, US</w:t>
      </w:r>
    </w:p>
    <w:p w14:paraId="687ADD3A" w14:textId="5BDAA0DF" w:rsidR="00E740E1" w:rsidRPr="00C31BDB" w:rsidRDefault="006A1C6D" w:rsidP="00A41F2F">
      <w:pPr>
        <w:spacing w:line="480" w:lineRule="auto"/>
        <w:rPr>
          <w:rFonts w:ascii="Times New Roman" w:hAnsi="Times New Roman"/>
          <w:lang w:val="en-CA"/>
        </w:rPr>
      </w:pPr>
      <w:r w:rsidRPr="00C31BDB">
        <w:rPr>
          <w:rFonts w:ascii="Times New Roman" w:hAnsi="Times New Roman"/>
          <w:vertAlign w:val="superscript"/>
          <w:lang w:val="en-CA"/>
        </w:rPr>
        <w:t>4</w:t>
      </w:r>
      <w:r w:rsidRPr="00C31BDB">
        <w:rPr>
          <w:rFonts w:ascii="Times New Roman" w:hAnsi="Times New Roman"/>
          <w:lang w:val="en-CA"/>
        </w:rPr>
        <w:t xml:space="preserve"> </w:t>
      </w:r>
      <w:r w:rsidR="00E740E1" w:rsidRPr="00C31BDB">
        <w:rPr>
          <w:rFonts w:ascii="Times New Roman" w:hAnsi="Times New Roman"/>
          <w:color w:val="000000"/>
          <w:shd w:val="clear" w:color="auto" w:fill="FFFFFF"/>
          <w:lang w:val="en-CA"/>
        </w:rPr>
        <w:t xml:space="preserve">Functional Genomics Laboratory, Department of Psychiatry and Human Behavior, University of California, Irvine, </w:t>
      </w:r>
      <w:r w:rsidR="005573CD" w:rsidRPr="00C31BDB">
        <w:rPr>
          <w:rFonts w:ascii="Times New Roman" w:hAnsi="Times New Roman"/>
          <w:color w:val="000000"/>
          <w:shd w:val="clear" w:color="auto" w:fill="FFFFFF"/>
          <w:lang w:val="en-CA"/>
        </w:rPr>
        <w:t>CA</w:t>
      </w:r>
      <w:r w:rsidR="00E740E1" w:rsidRPr="00C31BDB">
        <w:rPr>
          <w:rFonts w:ascii="Times New Roman" w:hAnsi="Times New Roman"/>
          <w:color w:val="000000"/>
          <w:shd w:val="clear" w:color="auto" w:fill="FFFFFF"/>
          <w:lang w:val="en-CA"/>
        </w:rPr>
        <w:t>, USA</w:t>
      </w:r>
    </w:p>
    <w:p w14:paraId="4C85F9AC" w14:textId="41CC3291" w:rsidR="00637376" w:rsidRPr="00C31BDB" w:rsidRDefault="00D54DF0" w:rsidP="00A41F2F">
      <w:pPr>
        <w:spacing w:line="480" w:lineRule="auto"/>
        <w:rPr>
          <w:rFonts w:ascii="Times New Roman" w:hAnsi="Times New Roman"/>
          <w:color w:val="000000"/>
          <w:shd w:val="clear" w:color="auto" w:fill="FFFFFF"/>
          <w:lang w:val="en-CA"/>
        </w:rPr>
      </w:pPr>
      <w:r w:rsidRPr="00C31BDB"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>5</w:t>
      </w:r>
      <w:r w:rsidR="006A1C6D" w:rsidRPr="00C31BDB">
        <w:rPr>
          <w:rFonts w:ascii="Times New Roman" w:hAnsi="Times New Roman"/>
          <w:color w:val="000000"/>
          <w:shd w:val="clear" w:color="auto" w:fill="FFFFFF"/>
          <w:lang w:val="en-CA"/>
        </w:rPr>
        <w:t xml:space="preserve"> </w:t>
      </w:r>
      <w:proofErr w:type="gramStart"/>
      <w:r w:rsidR="005A7521" w:rsidRPr="005A7521">
        <w:rPr>
          <w:rFonts w:ascii="Times New Roman" w:hAnsi="Times New Roman"/>
          <w:color w:val="000000"/>
          <w:shd w:val="clear" w:color="auto" w:fill="FFFFFF"/>
          <w:lang w:val="en-CA"/>
        </w:rPr>
        <w:t>Center</w:t>
      </w:r>
      <w:proofErr w:type="gramEnd"/>
      <w:r w:rsidR="005A7521" w:rsidRPr="005A7521">
        <w:rPr>
          <w:rFonts w:ascii="Times New Roman" w:hAnsi="Times New Roman"/>
          <w:color w:val="000000"/>
          <w:shd w:val="clear" w:color="auto" w:fill="FFFFFF"/>
          <w:lang w:val="en-CA"/>
        </w:rPr>
        <w:t xml:space="preserve"> for Genomic Medicine, Massachusetts General Hospital, Boston, MA, USA</w:t>
      </w:r>
    </w:p>
    <w:p w14:paraId="4AC82223" w14:textId="0DB06120" w:rsidR="00E740E1" w:rsidRPr="00C31BDB" w:rsidRDefault="00D54DF0" w:rsidP="00A41F2F">
      <w:pPr>
        <w:spacing w:line="480" w:lineRule="auto"/>
        <w:rPr>
          <w:rFonts w:ascii="Times New Roman" w:hAnsi="Times New Roman"/>
          <w:color w:val="000000"/>
          <w:shd w:val="clear" w:color="auto" w:fill="FFFFFF"/>
          <w:lang w:val="en-CA"/>
        </w:rPr>
      </w:pPr>
      <w:r w:rsidRPr="00C31BDB">
        <w:rPr>
          <w:rFonts w:ascii="Times New Roman" w:hAnsi="Times New Roman"/>
          <w:color w:val="000000"/>
          <w:vertAlign w:val="superscript"/>
          <w:lang w:val="en-CA"/>
        </w:rPr>
        <w:t>6</w:t>
      </w:r>
      <w:r w:rsidR="006A1C6D" w:rsidRPr="00C31BDB">
        <w:rPr>
          <w:rFonts w:ascii="Times New Roman" w:hAnsi="Times New Roman"/>
          <w:color w:val="000000"/>
          <w:lang w:val="en-CA"/>
        </w:rPr>
        <w:t xml:space="preserve"> </w:t>
      </w:r>
      <w:proofErr w:type="gramStart"/>
      <w:r w:rsidR="00E740E1" w:rsidRPr="00C31BDB">
        <w:rPr>
          <w:rFonts w:ascii="Times New Roman" w:hAnsi="Times New Roman"/>
          <w:color w:val="000000"/>
          <w:shd w:val="clear" w:color="auto" w:fill="FFFFFF"/>
        </w:rPr>
        <w:t>Department</w:t>
      </w:r>
      <w:proofErr w:type="gramEnd"/>
      <w:r w:rsidR="00E740E1" w:rsidRPr="00C31BDB">
        <w:rPr>
          <w:rFonts w:ascii="Times New Roman" w:hAnsi="Times New Roman"/>
          <w:color w:val="000000"/>
          <w:shd w:val="clear" w:color="auto" w:fill="FFFFFF"/>
        </w:rPr>
        <w:t xml:space="preserve"> of Psychiatry, University of North Carolina, Chapel Hill, NC, USA</w:t>
      </w:r>
    </w:p>
    <w:p w14:paraId="7AD26CB5" w14:textId="428ACDDC" w:rsidR="00E740E1" w:rsidRPr="00C31BDB" w:rsidRDefault="00D54DF0" w:rsidP="00A41F2F">
      <w:pPr>
        <w:spacing w:line="480" w:lineRule="auto"/>
        <w:rPr>
          <w:rFonts w:ascii="Times New Roman" w:hAnsi="Times New Roman"/>
          <w:color w:val="000000"/>
          <w:shd w:val="clear" w:color="auto" w:fill="FFFFFF"/>
        </w:rPr>
      </w:pPr>
      <w:r w:rsidRPr="00C31BDB">
        <w:rPr>
          <w:rFonts w:ascii="Times New Roman" w:hAnsi="Times New Roman"/>
          <w:color w:val="000000"/>
          <w:vertAlign w:val="superscript"/>
          <w:lang w:val="en-CA"/>
        </w:rPr>
        <w:t>7</w:t>
      </w:r>
      <w:r w:rsidR="006A1C6D" w:rsidRPr="00C31BDB">
        <w:rPr>
          <w:rFonts w:ascii="Times New Roman" w:hAnsi="Times New Roman"/>
          <w:color w:val="000000"/>
          <w:lang w:val="en-CA"/>
        </w:rPr>
        <w:t xml:space="preserve"> </w:t>
      </w:r>
      <w:proofErr w:type="gramStart"/>
      <w:r w:rsidR="00E740E1" w:rsidRPr="00C31BDB">
        <w:rPr>
          <w:rFonts w:ascii="Times New Roman" w:hAnsi="Times New Roman"/>
          <w:color w:val="000000"/>
          <w:shd w:val="clear" w:color="auto" w:fill="FFFFFF"/>
        </w:rPr>
        <w:t>Department</w:t>
      </w:r>
      <w:proofErr w:type="gramEnd"/>
      <w:r w:rsidR="00E740E1" w:rsidRPr="00C31BDB">
        <w:rPr>
          <w:rFonts w:ascii="Times New Roman" w:hAnsi="Times New Roman"/>
          <w:color w:val="000000"/>
          <w:shd w:val="clear" w:color="auto" w:fill="FFFFFF"/>
        </w:rPr>
        <w:t xml:space="preserve"> of Nutrition, University of North Carolina, Chapel Hill, NC, USA</w:t>
      </w:r>
    </w:p>
    <w:p w14:paraId="75A14D58" w14:textId="77777777" w:rsidR="006A1C6D" w:rsidRDefault="00D54DF0" w:rsidP="00A41F2F">
      <w:pPr>
        <w:spacing w:line="480" w:lineRule="auto"/>
        <w:rPr>
          <w:rFonts w:ascii="Times New Roman" w:hAnsi="Times New Roman"/>
          <w:color w:val="000000"/>
          <w:lang w:val="en-CA"/>
        </w:rPr>
      </w:pPr>
      <w:r w:rsidRPr="00C31BDB"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>8</w:t>
      </w:r>
      <w:r w:rsidR="006A1C6D" w:rsidRPr="00C31BDB"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 xml:space="preserve"> </w:t>
      </w:r>
      <w:proofErr w:type="gramStart"/>
      <w:r w:rsidR="00637376" w:rsidRPr="00C31BDB">
        <w:rPr>
          <w:rFonts w:ascii="Times New Roman" w:hAnsi="Times New Roman"/>
          <w:color w:val="000000"/>
          <w:lang w:val="en-CA"/>
        </w:rPr>
        <w:t>Department</w:t>
      </w:r>
      <w:proofErr w:type="gramEnd"/>
      <w:r w:rsidR="00637376" w:rsidRPr="00C31BDB">
        <w:rPr>
          <w:rFonts w:ascii="Times New Roman" w:hAnsi="Times New Roman"/>
          <w:color w:val="000000"/>
          <w:lang w:val="en-CA"/>
        </w:rPr>
        <w:t xml:space="preserve"> of Medical Epidemiology and Biostatistics, </w:t>
      </w:r>
      <w:proofErr w:type="spellStart"/>
      <w:r w:rsidR="00637376" w:rsidRPr="00C31BDB">
        <w:rPr>
          <w:rFonts w:ascii="Times New Roman" w:hAnsi="Times New Roman"/>
          <w:color w:val="000000"/>
          <w:lang w:val="en-CA"/>
        </w:rPr>
        <w:t>Karolinska</w:t>
      </w:r>
      <w:proofErr w:type="spellEnd"/>
      <w:r w:rsidR="00637376" w:rsidRPr="00C31BDB">
        <w:rPr>
          <w:rFonts w:ascii="Times New Roman" w:hAnsi="Times New Roman"/>
          <w:color w:val="000000"/>
          <w:lang w:val="en-CA"/>
        </w:rPr>
        <w:t xml:space="preserve"> </w:t>
      </w:r>
      <w:proofErr w:type="spellStart"/>
      <w:r w:rsidR="00637376" w:rsidRPr="00C31BDB">
        <w:rPr>
          <w:rFonts w:ascii="Times New Roman" w:hAnsi="Times New Roman"/>
          <w:color w:val="000000"/>
          <w:lang w:val="en-CA"/>
        </w:rPr>
        <w:t>Institutet</w:t>
      </w:r>
      <w:proofErr w:type="spellEnd"/>
      <w:r w:rsidR="00637376" w:rsidRPr="00C31BDB">
        <w:rPr>
          <w:rFonts w:ascii="Times New Roman" w:hAnsi="Times New Roman"/>
          <w:color w:val="000000"/>
          <w:lang w:val="en-CA"/>
        </w:rPr>
        <w:t>, Stockholm, Sweden</w:t>
      </w:r>
    </w:p>
    <w:p w14:paraId="123B57EA" w14:textId="66E5A70D" w:rsidR="007E5E2A" w:rsidRDefault="007E5E2A" w:rsidP="00A41F2F">
      <w:pPr>
        <w:spacing w:line="480" w:lineRule="auto"/>
        <w:rPr>
          <w:rFonts w:ascii="Times New Roman" w:hAnsi="Times New Roman"/>
          <w:color w:val="000000"/>
          <w:lang w:val="en-CA"/>
        </w:rPr>
      </w:pPr>
      <w:r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>9</w:t>
      </w:r>
      <w:r w:rsidRPr="00C31BDB">
        <w:rPr>
          <w:rFonts w:ascii="Times New Roman" w:hAnsi="Times New Roman"/>
          <w:color w:val="000000"/>
          <w:shd w:val="clear" w:color="auto" w:fill="FFFFFF"/>
          <w:vertAlign w:val="superscript"/>
          <w:lang w:val="en-CA"/>
        </w:rPr>
        <w:t xml:space="preserve"> </w:t>
      </w:r>
      <w:r w:rsidRPr="007E5E2A">
        <w:rPr>
          <w:rFonts w:ascii="Times New Roman" w:hAnsi="Times New Roman"/>
          <w:color w:val="000000"/>
          <w:lang w:val="en-CA"/>
        </w:rPr>
        <w:t xml:space="preserve">Division of Psychiatric Genomics, Department of Psychiatry, Institute for Genomics and Multiscale Biology, Icahn School of Medicine at Mount Sinai, New York, NY, </w:t>
      </w:r>
      <w:proofErr w:type="gramStart"/>
      <w:r w:rsidRPr="007E5E2A">
        <w:rPr>
          <w:rFonts w:ascii="Times New Roman" w:hAnsi="Times New Roman"/>
          <w:color w:val="000000"/>
          <w:lang w:val="en-CA"/>
        </w:rPr>
        <w:t>USA</w:t>
      </w:r>
      <w:proofErr w:type="gramEnd"/>
    </w:p>
    <w:p w14:paraId="482110E5" w14:textId="1710E239" w:rsidR="00637376" w:rsidRPr="00C31BDB" w:rsidRDefault="007E5E2A" w:rsidP="00A41F2F">
      <w:pPr>
        <w:pStyle w:val="MediumShading1-Accent21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10</w:t>
      </w:r>
      <w:r w:rsidR="00D54DF0" w:rsidRPr="00C31BDB">
        <w:rPr>
          <w:rFonts w:ascii="Times New Roman" w:hAnsi="Times New Roman"/>
          <w:vertAlign w:val="superscript"/>
        </w:rPr>
        <w:t xml:space="preserve"> </w:t>
      </w:r>
      <w:proofErr w:type="gramStart"/>
      <w:r w:rsidR="00637376" w:rsidRPr="00C31BDB">
        <w:rPr>
          <w:rFonts w:ascii="Times New Roman" w:hAnsi="Times New Roman"/>
        </w:rPr>
        <w:t>Institute</w:t>
      </w:r>
      <w:proofErr w:type="gramEnd"/>
      <w:r w:rsidR="00637376" w:rsidRPr="00C31BDB">
        <w:rPr>
          <w:rFonts w:ascii="Times New Roman" w:hAnsi="Times New Roman"/>
        </w:rPr>
        <w:t xml:space="preserve"> of Medical Science, University of Toronto, Toronto, </w:t>
      </w:r>
      <w:r w:rsidR="005573CD" w:rsidRPr="00C31BDB">
        <w:rPr>
          <w:rFonts w:ascii="Times New Roman" w:hAnsi="Times New Roman"/>
        </w:rPr>
        <w:t>ON</w:t>
      </w:r>
      <w:r w:rsidR="00637376" w:rsidRPr="00C31BDB">
        <w:rPr>
          <w:rFonts w:ascii="Times New Roman" w:hAnsi="Times New Roman"/>
        </w:rPr>
        <w:t>, Canada</w:t>
      </w:r>
    </w:p>
    <w:p w14:paraId="3791F8A2" w14:textId="4D3CD0AA" w:rsidR="00637376" w:rsidRDefault="00637376" w:rsidP="00A41F2F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  <w:vertAlign w:val="superscript"/>
          <w:lang w:val="en-CA"/>
        </w:rPr>
        <w:t>1</w:t>
      </w:r>
      <w:r w:rsidR="007E5E2A">
        <w:rPr>
          <w:rFonts w:ascii="Times New Roman" w:hAnsi="Times New Roman"/>
          <w:vertAlign w:val="superscript"/>
          <w:lang w:val="en-CA"/>
        </w:rPr>
        <w:t>1</w:t>
      </w:r>
      <w:r w:rsidRPr="00C31BDB">
        <w:rPr>
          <w:rFonts w:ascii="Times New Roman" w:hAnsi="Times New Roman"/>
          <w:vertAlign w:val="superscript"/>
          <w:lang w:val="en-CA"/>
        </w:rPr>
        <w:t xml:space="preserve"> </w:t>
      </w:r>
      <w:r w:rsidRPr="00C31BDB">
        <w:rPr>
          <w:rFonts w:ascii="Times New Roman" w:hAnsi="Times New Roman"/>
        </w:rPr>
        <w:t xml:space="preserve">Biostatistics </w:t>
      </w:r>
      <w:proofErr w:type="gramStart"/>
      <w:r w:rsidRPr="00C31BDB">
        <w:rPr>
          <w:rFonts w:ascii="Times New Roman" w:hAnsi="Times New Roman"/>
        </w:rPr>
        <w:t>Division</w:t>
      </w:r>
      <w:proofErr w:type="gramEnd"/>
      <w:r w:rsidRPr="00C31BDB">
        <w:rPr>
          <w:rFonts w:ascii="Times New Roman" w:hAnsi="Times New Roman"/>
        </w:rPr>
        <w:t xml:space="preserve">, </w:t>
      </w:r>
      <w:proofErr w:type="spellStart"/>
      <w:r w:rsidRPr="00C31BDB">
        <w:rPr>
          <w:rFonts w:ascii="Times New Roman" w:hAnsi="Times New Roman"/>
        </w:rPr>
        <w:t>Dalla</w:t>
      </w:r>
      <w:proofErr w:type="spellEnd"/>
      <w:r w:rsidRPr="00C31BDB">
        <w:rPr>
          <w:rFonts w:ascii="Times New Roman" w:hAnsi="Times New Roman"/>
        </w:rPr>
        <w:t xml:space="preserve"> Lana School of Public Health, University of Toronto, Toronto, ON, Canada</w:t>
      </w:r>
    </w:p>
    <w:p w14:paraId="24E2AA6E" w14:textId="264C8D63" w:rsidR="00BF23AB" w:rsidRPr="00BF23AB" w:rsidRDefault="00BF23AB" w:rsidP="00A41F2F">
      <w:pPr>
        <w:spacing w:line="480" w:lineRule="auto"/>
        <w:rPr>
          <w:rFonts w:ascii="Times New Roman" w:hAnsi="Times New Roman"/>
          <w:b/>
        </w:rPr>
      </w:pPr>
      <w:proofErr w:type="gramStart"/>
      <w:r w:rsidRPr="00BF23AB">
        <w:rPr>
          <w:rFonts w:ascii="Times New Roman" w:hAnsi="Times New Roman"/>
          <w:vertAlign w:val="superscript"/>
        </w:rPr>
        <w:t>12</w:t>
      </w:r>
      <w:r>
        <w:rPr>
          <w:rFonts w:ascii="Times New Roman" w:hAnsi="Times New Roman"/>
        </w:rPr>
        <w:t xml:space="preserve"> Data Science Institute and </w:t>
      </w:r>
      <w:r w:rsidRPr="00BF23AB">
        <w:rPr>
          <w:rFonts w:ascii="Times New Roman" w:hAnsi="Times New Roman"/>
        </w:rPr>
        <w:t xml:space="preserve">Medical School, Lancaster University, </w:t>
      </w:r>
      <w:proofErr w:type="spellStart"/>
      <w:r w:rsidRPr="00BF23AB">
        <w:rPr>
          <w:rFonts w:ascii="Times New Roman" w:hAnsi="Times New Roman"/>
        </w:rPr>
        <w:t>Bailrigg</w:t>
      </w:r>
      <w:proofErr w:type="spellEnd"/>
      <w:r w:rsidRPr="00BF23AB">
        <w:rPr>
          <w:rFonts w:ascii="Times New Roman" w:hAnsi="Times New Roman"/>
        </w:rPr>
        <w:t xml:space="preserve">, Lancaster, </w:t>
      </w:r>
      <w:r w:rsidRPr="00BF23AB">
        <w:rPr>
          <w:rFonts w:ascii="Times New Roman" w:eastAsia="Times New Roman" w:hAnsi="Times New Roman"/>
          <w:color w:val="161616"/>
        </w:rPr>
        <w:t>LA1 4YW</w:t>
      </w:r>
      <w:r>
        <w:rPr>
          <w:rFonts w:ascii="Times New Roman" w:eastAsia="Times New Roman" w:hAnsi="Times New Roman"/>
          <w:color w:val="161616"/>
        </w:rPr>
        <w:t xml:space="preserve">, United </w:t>
      </w:r>
      <w:r w:rsidR="00644C46">
        <w:rPr>
          <w:rFonts w:ascii="Times New Roman" w:eastAsia="Times New Roman" w:hAnsi="Times New Roman"/>
          <w:color w:val="161616"/>
        </w:rPr>
        <w:t>Kingdom</w:t>
      </w:r>
      <w:r>
        <w:rPr>
          <w:rFonts w:ascii="Times New Roman" w:eastAsia="Times New Roman" w:hAnsi="Times New Roman"/>
          <w:color w:val="161616"/>
        </w:rPr>
        <w:t>.</w:t>
      </w:r>
      <w:proofErr w:type="gramEnd"/>
    </w:p>
    <w:p w14:paraId="3BE917DB" w14:textId="05CEB99F" w:rsidR="001837CE" w:rsidRDefault="001837CE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Symbol" w:char="F066"/>
      </w:r>
      <w:r>
        <w:rPr>
          <w:rFonts w:ascii="Times New Roman" w:hAnsi="Times New Roman"/>
        </w:rPr>
        <w:t xml:space="preserve"> Corresponding author: Vanessa F Gonçalves</w:t>
      </w:r>
    </w:p>
    <w:p w14:paraId="3EF2A30D" w14:textId="44C24695" w:rsidR="001837CE" w:rsidRDefault="001837CE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250 College Street </w:t>
      </w:r>
      <w:r w:rsidRPr="001837CE">
        <w:rPr>
          <w:rFonts w:ascii="Times New Roman" w:hAnsi="Times New Roman"/>
        </w:rPr>
        <w:t>M5T 1R8</w:t>
      </w:r>
      <w:r>
        <w:rPr>
          <w:rFonts w:ascii="Times New Roman" w:hAnsi="Times New Roman"/>
        </w:rPr>
        <w:t xml:space="preserve"> Toronto, Ontario, Canada </w:t>
      </w:r>
    </w:p>
    <w:p w14:paraId="6C1AA568" w14:textId="7804BF7D" w:rsidR="001837CE" w:rsidRDefault="001837CE" w:rsidP="00A41F2F">
      <w:pPr>
        <w:spacing w:line="48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phone</w:t>
      </w:r>
      <w:proofErr w:type="gramEnd"/>
      <w:r>
        <w:rPr>
          <w:rFonts w:ascii="Times New Roman" w:hAnsi="Times New Roman"/>
        </w:rPr>
        <w:t xml:space="preserve">: 416 535 8501 ext.30240, email: </w:t>
      </w:r>
      <w:r w:rsidRPr="001837CE">
        <w:rPr>
          <w:rFonts w:ascii="Times New Roman" w:hAnsi="Times New Roman"/>
        </w:rPr>
        <w:t>vanessafar@gmail.com</w:t>
      </w:r>
    </w:p>
    <w:p w14:paraId="67F251A7" w14:textId="77777777" w:rsidR="006A1C6D" w:rsidRDefault="006A1C6D" w:rsidP="00A41F2F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</w:rPr>
        <w:t>* These authors contributed equally to this work</w:t>
      </w:r>
    </w:p>
    <w:p w14:paraId="2805817B" w14:textId="554A5C86" w:rsidR="007C4418" w:rsidRPr="00C31BDB" w:rsidRDefault="007C4418" w:rsidP="00A41F2F">
      <w:pPr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£ </w:t>
      </w:r>
      <w:proofErr w:type="gramStart"/>
      <w:r>
        <w:rPr>
          <w:rFonts w:ascii="Times New Roman" w:hAnsi="Times New Roman"/>
        </w:rPr>
        <w:t>deceased</w:t>
      </w:r>
      <w:proofErr w:type="gramEnd"/>
    </w:p>
    <w:p w14:paraId="04EA2155" w14:textId="395DDC50" w:rsidR="00C34949" w:rsidRDefault="00C34949" w:rsidP="00A41F2F">
      <w:pPr>
        <w:spacing w:line="480" w:lineRule="auto"/>
        <w:rPr>
          <w:rFonts w:ascii="Times New Roman" w:hAnsi="Times New Roman"/>
        </w:rPr>
      </w:pPr>
      <w:r w:rsidRPr="00CB22B6">
        <w:rPr>
          <w:rFonts w:ascii="Times New Roman" w:hAnsi="Times New Roman"/>
        </w:rPr>
        <w:t>List of number of words:</w:t>
      </w:r>
      <w:r w:rsidR="00CB22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Article body:</w:t>
      </w:r>
      <w:r w:rsidR="0039282A">
        <w:rPr>
          <w:rFonts w:ascii="Times New Roman" w:hAnsi="Times New Roman"/>
        </w:rPr>
        <w:t xml:space="preserve"> </w:t>
      </w:r>
      <w:r w:rsidR="00BF5D4E">
        <w:rPr>
          <w:rFonts w:ascii="Times New Roman" w:hAnsi="Times New Roman"/>
        </w:rPr>
        <w:t>2,640</w:t>
      </w:r>
    </w:p>
    <w:p w14:paraId="10245512" w14:textId="05D82DAB" w:rsidR="00C34949" w:rsidRDefault="00C34949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Number of figures: 1</w:t>
      </w:r>
    </w:p>
    <w:p w14:paraId="3EF63190" w14:textId="5BE4495B" w:rsidR="00C34949" w:rsidRDefault="00FE60AC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Number of tables: </w:t>
      </w:r>
      <w:r w:rsidR="0024438E">
        <w:rPr>
          <w:rFonts w:ascii="Times New Roman" w:hAnsi="Times New Roman"/>
        </w:rPr>
        <w:t>2</w:t>
      </w:r>
    </w:p>
    <w:p w14:paraId="1A687A73" w14:textId="4C339925" w:rsidR="00F14595" w:rsidRDefault="00F14595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Key words: Mitochondrial DNA, schizophrenia, GWAS, imputation, association analysis, mitochondria</w:t>
      </w:r>
    </w:p>
    <w:p w14:paraId="565B07FF" w14:textId="55C22535" w:rsidR="0039282A" w:rsidRDefault="0039282A" w:rsidP="0039282A">
      <w:pPr>
        <w:spacing w:line="480" w:lineRule="auto"/>
        <w:rPr>
          <w:rFonts w:ascii="Times New Roman" w:hAnsi="Times New Roman"/>
        </w:rPr>
      </w:pPr>
      <w:r w:rsidRPr="00180B28">
        <w:rPr>
          <w:rFonts w:ascii="Times New Roman" w:hAnsi="Times New Roman"/>
          <w:b/>
        </w:rPr>
        <w:t>Disclosures and Funding</w:t>
      </w:r>
      <w:r>
        <w:rPr>
          <w:rFonts w:ascii="Times New Roman" w:hAnsi="Times New Roman"/>
        </w:rPr>
        <w:t xml:space="preserve">: Dr. </w:t>
      </w:r>
      <w:r w:rsidR="001F1DCE">
        <w:rPr>
          <w:rFonts w:ascii="Times New Roman" w:hAnsi="Times New Roman"/>
        </w:rPr>
        <w:t xml:space="preserve">Patrick F </w:t>
      </w:r>
      <w:r>
        <w:rPr>
          <w:rFonts w:ascii="Times New Roman" w:hAnsi="Times New Roman"/>
        </w:rPr>
        <w:t xml:space="preserve">Sullivan is on </w:t>
      </w:r>
      <w:r w:rsidRPr="00B432DB">
        <w:rPr>
          <w:rFonts w:ascii="Times New Roman" w:hAnsi="Times New Roman"/>
        </w:rPr>
        <w:t>SAB for Pfizer, Inc.</w:t>
      </w:r>
      <w:r>
        <w:rPr>
          <w:rFonts w:ascii="Times New Roman" w:hAnsi="Times New Roman"/>
        </w:rPr>
        <w:t xml:space="preserve"> </w:t>
      </w:r>
      <w:r w:rsidRPr="00A75C3D"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James L </w:t>
      </w:r>
      <w:r w:rsidRPr="00A75C3D">
        <w:rPr>
          <w:rFonts w:ascii="Times New Roman" w:hAnsi="Times New Roman"/>
        </w:rPr>
        <w:t xml:space="preserve">Kennedy is a Scientific Advisory Board member (unpaid) of </w:t>
      </w:r>
      <w:proofErr w:type="spellStart"/>
      <w:r w:rsidRPr="00A75C3D">
        <w:rPr>
          <w:rFonts w:ascii="Times New Roman" w:hAnsi="Times New Roman"/>
        </w:rPr>
        <w:t>AssureRx</w:t>
      </w:r>
      <w:proofErr w:type="spellEnd"/>
      <w:r w:rsidRPr="00A75C3D">
        <w:rPr>
          <w:rFonts w:ascii="Times New Roman" w:hAnsi="Times New Roman"/>
        </w:rPr>
        <w:t xml:space="preserve"> Health Inc. Dr. </w:t>
      </w:r>
      <w:r w:rsidR="001F1DCE">
        <w:rPr>
          <w:rFonts w:ascii="Times New Roman" w:hAnsi="Times New Roman"/>
        </w:rPr>
        <w:t xml:space="preserve">James L </w:t>
      </w:r>
      <w:r w:rsidRPr="00A75C3D">
        <w:rPr>
          <w:rFonts w:ascii="Times New Roman" w:hAnsi="Times New Roman"/>
        </w:rPr>
        <w:t>Kennedy has also received speaker honoraria and expenses from Eli Lilly, Novartis and Shire, and consultant honoraria and expenses from Roche</w:t>
      </w:r>
      <w:r>
        <w:rPr>
          <w:rFonts w:ascii="Times New Roman" w:hAnsi="Times New Roman"/>
        </w:rPr>
        <w:t xml:space="preserve">. </w:t>
      </w:r>
      <w:r w:rsidR="00066C60" w:rsidRPr="00066C60"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Cynthia M </w:t>
      </w:r>
      <w:proofErr w:type="spellStart"/>
      <w:r w:rsidR="00066C60" w:rsidRPr="00066C60">
        <w:rPr>
          <w:rFonts w:ascii="Times New Roman" w:hAnsi="Times New Roman"/>
        </w:rPr>
        <w:t>Bulik</w:t>
      </w:r>
      <w:proofErr w:type="spellEnd"/>
      <w:r w:rsidR="00066C60" w:rsidRPr="00066C60">
        <w:rPr>
          <w:rFonts w:ascii="Times New Roman" w:hAnsi="Times New Roman"/>
        </w:rPr>
        <w:t xml:space="preserve"> is a grant recipient from and consultant for Shire (unrelated to this work). Dr. </w:t>
      </w:r>
      <w:r w:rsidR="001F1DCE">
        <w:rPr>
          <w:rFonts w:ascii="Times New Roman" w:hAnsi="Times New Roman"/>
        </w:rPr>
        <w:t xml:space="preserve">Cynthia M </w:t>
      </w:r>
      <w:proofErr w:type="spellStart"/>
      <w:r w:rsidR="00066C60" w:rsidRPr="00066C60">
        <w:rPr>
          <w:rFonts w:ascii="Times New Roman" w:hAnsi="Times New Roman"/>
        </w:rPr>
        <w:t>Bulik</w:t>
      </w:r>
      <w:proofErr w:type="spellEnd"/>
      <w:r w:rsidR="00066C60" w:rsidRPr="00066C60">
        <w:rPr>
          <w:rFonts w:ascii="Times New Roman" w:hAnsi="Times New Roman"/>
        </w:rPr>
        <w:t xml:space="preserve"> acknowledges funding from the Swedish Research Council (VR </w:t>
      </w:r>
      <w:proofErr w:type="spellStart"/>
      <w:r w:rsidR="00066C60" w:rsidRPr="00066C60">
        <w:rPr>
          <w:rFonts w:ascii="Times New Roman" w:hAnsi="Times New Roman"/>
        </w:rPr>
        <w:t>Dnr</w:t>
      </w:r>
      <w:proofErr w:type="spellEnd"/>
      <w:r w:rsidR="00066C60" w:rsidRPr="00066C60">
        <w:rPr>
          <w:rFonts w:ascii="Times New Roman" w:hAnsi="Times New Roman"/>
        </w:rPr>
        <w:t>: 538-2013-8864).</w:t>
      </w:r>
      <w:r w:rsidR="00066C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James J </w:t>
      </w:r>
      <w:r>
        <w:rPr>
          <w:rFonts w:ascii="Times New Roman" w:hAnsi="Times New Roman"/>
        </w:rPr>
        <w:t xml:space="preserve">Crowley, Dr. </w:t>
      </w:r>
      <w:r w:rsidR="001F1DCE">
        <w:rPr>
          <w:rFonts w:ascii="Times New Roman" w:hAnsi="Times New Roman"/>
        </w:rPr>
        <w:t xml:space="preserve">Vanessa F </w:t>
      </w:r>
      <w:r>
        <w:rPr>
          <w:rFonts w:ascii="Times New Roman" w:hAnsi="Times New Roman"/>
        </w:rPr>
        <w:t xml:space="preserve">Gonçalves, Dr. </w:t>
      </w:r>
      <w:r w:rsidR="001F1DCE">
        <w:rPr>
          <w:rFonts w:ascii="Times New Roman" w:hAnsi="Times New Roman"/>
        </w:rPr>
        <w:t xml:space="preserve">Christina </w:t>
      </w:r>
      <w:ins w:id="4" w:author="CAMH User" w:date="2018-01-11T13:03:00Z">
        <w:r w:rsidR="00997CDE">
          <w:rPr>
            <w:rFonts w:ascii="Times New Roman" w:hAnsi="Times New Roman"/>
          </w:rPr>
          <w:t xml:space="preserve">M </w:t>
        </w:r>
      </w:ins>
      <w:bookmarkStart w:id="5" w:name="_GoBack"/>
      <w:bookmarkEnd w:id="5"/>
      <w:proofErr w:type="spellStart"/>
      <w:r w:rsidRPr="00860079">
        <w:rPr>
          <w:rFonts w:ascii="Times New Roman" w:hAnsi="Times New Roman"/>
        </w:rPr>
        <w:t>Hultman</w:t>
      </w:r>
      <w:proofErr w:type="spellEnd"/>
      <w:r>
        <w:rPr>
          <w:rFonts w:ascii="Times New Roman" w:hAnsi="Times New Roman"/>
        </w:rPr>
        <w:t xml:space="preserve">, Dr. </w:t>
      </w:r>
      <w:r w:rsidR="001F1DCE">
        <w:rPr>
          <w:rFonts w:ascii="Times New Roman" w:hAnsi="Times New Roman"/>
        </w:rPr>
        <w:t xml:space="preserve">Jo </w:t>
      </w:r>
      <w:r>
        <w:rPr>
          <w:rFonts w:ascii="Times New Roman" w:hAnsi="Times New Roman"/>
        </w:rPr>
        <w:t xml:space="preserve">Knight, Dr. </w:t>
      </w:r>
      <w:proofErr w:type="spellStart"/>
      <w:r w:rsidR="001F1DCE">
        <w:rPr>
          <w:rFonts w:ascii="Times New Roman" w:hAnsi="Times New Roman"/>
        </w:rPr>
        <w:t>Richa</w:t>
      </w:r>
      <w:proofErr w:type="spellEnd"/>
      <w:r w:rsidR="001F1DCE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Saxena</w:t>
      </w:r>
      <w:proofErr w:type="spellEnd"/>
      <w:r>
        <w:rPr>
          <w:rFonts w:ascii="Times New Roman" w:hAnsi="Times New Roman"/>
        </w:rPr>
        <w:t xml:space="preserve">, Dr. </w:t>
      </w:r>
      <w:r w:rsidR="001F1DCE">
        <w:rPr>
          <w:rFonts w:ascii="Times New Roman" w:hAnsi="Times New Roman"/>
        </w:rPr>
        <w:t xml:space="preserve">Pamela </w:t>
      </w:r>
      <w:proofErr w:type="spellStart"/>
      <w:r>
        <w:rPr>
          <w:rFonts w:ascii="Times New Roman" w:hAnsi="Times New Roman"/>
        </w:rPr>
        <w:t>Sklar</w:t>
      </w:r>
      <w:proofErr w:type="spellEnd"/>
      <w:r>
        <w:rPr>
          <w:rFonts w:ascii="Times New Roman" w:hAnsi="Times New Roman"/>
        </w:rPr>
        <w:t xml:space="preserve">, </w:t>
      </w:r>
      <w:del w:id="6" w:author="CAMH User" w:date="2018-01-10T12:17:00Z">
        <w:r w:rsidDel="0092106E">
          <w:rPr>
            <w:rFonts w:ascii="Times New Roman" w:hAnsi="Times New Roman"/>
          </w:rPr>
          <w:delText xml:space="preserve"> </w:delText>
        </w:r>
      </w:del>
      <w:ins w:id="7" w:author="CAMH User" w:date="2018-01-10T12:18:00Z">
        <w:r w:rsidR="0092106E">
          <w:rPr>
            <w:rFonts w:ascii="Times New Roman" w:hAnsi="Times New Roman"/>
          </w:rPr>
          <w:t xml:space="preserve">Ms. </w:t>
        </w:r>
      </w:ins>
      <w:ins w:id="8" w:author="CAMH User" w:date="2018-01-10T12:17:00Z">
        <w:r w:rsidR="0092106E" w:rsidRPr="0092106E">
          <w:rPr>
            <w:rFonts w:ascii="Times New Roman" w:hAnsi="Times New Roman"/>
          </w:rPr>
          <w:t xml:space="preserve">Stephanie N. </w:t>
        </w:r>
        <w:proofErr w:type="spellStart"/>
        <w:r w:rsidR="0092106E" w:rsidRPr="0092106E">
          <w:rPr>
            <w:rFonts w:ascii="Times New Roman" w:hAnsi="Times New Roman"/>
          </w:rPr>
          <w:t>Giamberardino</w:t>
        </w:r>
      </w:ins>
      <w:proofErr w:type="spellEnd"/>
      <w:del w:id="9" w:author="CAMH User" w:date="2018-01-10T12:17:00Z">
        <w:r w:rsidR="001F1DCE" w:rsidDel="0092106E">
          <w:rPr>
            <w:rFonts w:ascii="Times New Roman" w:hAnsi="Times New Roman"/>
          </w:rPr>
          <w:delText xml:space="preserve">Stephanie </w:delText>
        </w:r>
        <w:r w:rsidDel="0092106E">
          <w:rPr>
            <w:rFonts w:ascii="Times New Roman" w:hAnsi="Times New Roman"/>
          </w:rPr>
          <w:delText>Williams</w:delText>
        </w:r>
      </w:del>
      <w:r>
        <w:rPr>
          <w:rFonts w:ascii="Times New Roman" w:hAnsi="Times New Roman"/>
        </w:rPr>
        <w:t xml:space="preserve">, </w:t>
      </w:r>
      <w:r w:rsidR="001F1DCE">
        <w:rPr>
          <w:rFonts w:ascii="Times New Roman" w:hAnsi="Times New Roman"/>
        </w:rPr>
        <w:t xml:space="preserve">Dr. Marquis P Vawter </w:t>
      </w:r>
      <w:r w:rsidR="005A7521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Zeynep </w:t>
      </w:r>
      <w:r>
        <w:rPr>
          <w:rFonts w:ascii="Times New Roman" w:hAnsi="Times New Roman"/>
        </w:rPr>
        <w:t xml:space="preserve">Yilmaz </w:t>
      </w:r>
      <w:r w:rsidRPr="00427774">
        <w:rPr>
          <w:rFonts w:ascii="Times New Roman" w:hAnsi="Times New Roman"/>
        </w:rPr>
        <w:t>declare no conflict of interest.</w:t>
      </w:r>
      <w:r w:rsidR="00C005A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Marquis P </w:t>
      </w:r>
      <w:proofErr w:type="spellStart"/>
      <w:r>
        <w:rPr>
          <w:rFonts w:ascii="Times New Roman" w:hAnsi="Times New Roman"/>
        </w:rPr>
        <w:t>Vawter’s</w:t>
      </w:r>
      <w:proofErr w:type="spellEnd"/>
      <w:r>
        <w:rPr>
          <w:rFonts w:ascii="Times New Roman" w:hAnsi="Times New Roman"/>
        </w:rPr>
        <w:t xml:space="preserve"> </w:t>
      </w:r>
      <w:r w:rsidRPr="003A2F8E">
        <w:rPr>
          <w:rFonts w:ascii="Times New Roman" w:hAnsi="Times New Roman"/>
        </w:rPr>
        <w:t xml:space="preserve">work on mitochondria and psychiatric disorders is supported by NIMH (R21MH099440-01 and R01MH085801). Dr. </w:t>
      </w:r>
      <w:r w:rsidR="001F1DCE">
        <w:rPr>
          <w:rFonts w:ascii="Times New Roman" w:hAnsi="Times New Roman"/>
        </w:rPr>
        <w:t xml:space="preserve">Marquis P </w:t>
      </w:r>
      <w:r w:rsidRPr="003A2F8E">
        <w:rPr>
          <w:rFonts w:ascii="Times New Roman" w:hAnsi="Times New Roman"/>
        </w:rPr>
        <w:t>Vawter also receives support from the Pritzker Neuropsychiatric Disorders Research Consortium.</w:t>
      </w:r>
      <w:r>
        <w:rPr>
          <w:rFonts w:ascii="Times New Roman" w:hAnsi="Times New Roman"/>
        </w:rPr>
        <w:t xml:space="preserve"> </w:t>
      </w:r>
      <w:r w:rsidRPr="00B432DB"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t xml:space="preserve">Zeynep </w:t>
      </w:r>
      <w:r w:rsidRPr="00B432DB">
        <w:rPr>
          <w:rFonts w:ascii="Times New Roman" w:hAnsi="Times New Roman"/>
        </w:rPr>
        <w:t>Yilmaz is supported by the National In</w:t>
      </w:r>
      <w:r>
        <w:rPr>
          <w:rFonts w:ascii="Times New Roman" w:hAnsi="Times New Roman"/>
        </w:rPr>
        <w:t>s</w:t>
      </w:r>
      <w:r w:rsidRPr="00B432DB">
        <w:rPr>
          <w:rFonts w:ascii="Times New Roman" w:hAnsi="Times New Roman"/>
        </w:rPr>
        <w:t xml:space="preserve">titutes </w:t>
      </w:r>
      <w:r>
        <w:rPr>
          <w:rFonts w:ascii="Times New Roman" w:hAnsi="Times New Roman"/>
        </w:rPr>
        <w:t>of Health grant T32MH076694 (PI</w:t>
      </w:r>
      <w:r w:rsidR="005A7521">
        <w:rPr>
          <w:rFonts w:ascii="Times New Roman" w:hAnsi="Times New Roman"/>
        </w:rPr>
        <w:t xml:space="preserve"> </w:t>
      </w:r>
      <w:r w:rsidR="001F1DCE">
        <w:rPr>
          <w:rFonts w:ascii="Times New Roman" w:hAnsi="Times New Roman"/>
        </w:rPr>
        <w:t xml:space="preserve">Cynthia M </w:t>
      </w:r>
      <w:proofErr w:type="spellStart"/>
      <w:r w:rsidR="005A7521">
        <w:rPr>
          <w:rFonts w:ascii="Times New Roman" w:hAnsi="Times New Roman"/>
        </w:rPr>
        <w:t>Bulik</w:t>
      </w:r>
      <w:proofErr w:type="spellEnd"/>
      <w:r w:rsidR="005A7521">
        <w:rPr>
          <w:rFonts w:ascii="Times New Roman" w:hAnsi="Times New Roman"/>
        </w:rPr>
        <w:t xml:space="preserve">) </w:t>
      </w:r>
      <w:r w:rsidR="005A7521" w:rsidRPr="005A7521">
        <w:rPr>
          <w:rFonts w:ascii="Times New Roman" w:hAnsi="Times New Roman"/>
        </w:rPr>
        <w:t xml:space="preserve">and NIH K01MH109782 (PI: </w:t>
      </w:r>
      <w:r w:rsidR="001F1DCE">
        <w:rPr>
          <w:rFonts w:ascii="Times New Roman" w:hAnsi="Times New Roman"/>
        </w:rPr>
        <w:t xml:space="preserve">Zeynep </w:t>
      </w:r>
      <w:r w:rsidR="005A7521" w:rsidRPr="005A7521">
        <w:rPr>
          <w:rFonts w:ascii="Times New Roman" w:hAnsi="Times New Roman"/>
        </w:rPr>
        <w:t>Yilmaz)</w:t>
      </w:r>
      <w:r w:rsidR="005A752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Dr. </w:t>
      </w:r>
      <w:r w:rsidR="001F1DCE">
        <w:rPr>
          <w:rFonts w:ascii="Times New Roman" w:hAnsi="Times New Roman"/>
        </w:rPr>
        <w:lastRenderedPageBreak/>
        <w:t xml:space="preserve">Vanessa F </w:t>
      </w:r>
      <w:r>
        <w:rPr>
          <w:rFonts w:ascii="Times New Roman" w:hAnsi="Times New Roman"/>
        </w:rPr>
        <w:t>Gonçalves is supported by NARSAD Distinguished Investigator Award 21902 (PI</w:t>
      </w:r>
      <w:r w:rsidR="005A752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1F1DCE">
        <w:rPr>
          <w:rFonts w:ascii="Times New Roman" w:hAnsi="Times New Roman"/>
        </w:rPr>
        <w:t xml:space="preserve">James L </w:t>
      </w:r>
      <w:r>
        <w:rPr>
          <w:rFonts w:ascii="Times New Roman" w:hAnsi="Times New Roman"/>
        </w:rPr>
        <w:t xml:space="preserve">Kennedy). Dr. </w:t>
      </w:r>
      <w:r w:rsidR="001F1DCE">
        <w:rPr>
          <w:rFonts w:ascii="Times New Roman" w:hAnsi="Times New Roman"/>
        </w:rPr>
        <w:t xml:space="preserve">James J </w:t>
      </w:r>
      <w:r>
        <w:rPr>
          <w:rFonts w:ascii="Times New Roman" w:hAnsi="Times New Roman"/>
        </w:rPr>
        <w:t xml:space="preserve">Crowley is supported by </w:t>
      </w:r>
      <w:r w:rsidRPr="00A75C3D">
        <w:rPr>
          <w:rFonts w:ascii="Times New Roman" w:hAnsi="Times New Roman"/>
        </w:rPr>
        <w:t>NIH R01MH105500 (PI</w:t>
      </w:r>
      <w:r w:rsidR="005A7521">
        <w:rPr>
          <w:rFonts w:ascii="Times New Roman" w:hAnsi="Times New Roman"/>
        </w:rPr>
        <w:t>:</w:t>
      </w:r>
      <w:r w:rsidRPr="00A75C3D">
        <w:rPr>
          <w:rFonts w:ascii="Times New Roman" w:hAnsi="Times New Roman"/>
        </w:rPr>
        <w:t xml:space="preserve"> </w:t>
      </w:r>
      <w:r w:rsidR="001F1DCE">
        <w:rPr>
          <w:rFonts w:ascii="Times New Roman" w:hAnsi="Times New Roman"/>
        </w:rPr>
        <w:t xml:space="preserve">James J </w:t>
      </w:r>
      <w:r w:rsidRPr="00A75C3D">
        <w:rPr>
          <w:rFonts w:ascii="Times New Roman" w:hAnsi="Times New Roman"/>
        </w:rPr>
        <w:t>Crowley)</w:t>
      </w:r>
      <w:r>
        <w:rPr>
          <w:rFonts w:ascii="Times New Roman" w:hAnsi="Times New Roman"/>
        </w:rPr>
        <w:t>.</w:t>
      </w:r>
    </w:p>
    <w:p w14:paraId="1A511347" w14:textId="77777777" w:rsidR="00462643" w:rsidRDefault="00462643" w:rsidP="00BF60A7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0FC699EA" w14:textId="77777777" w:rsidR="00BF60A7" w:rsidRPr="0057485A" w:rsidRDefault="00BF60A7" w:rsidP="00BF60A7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</w:rPr>
      </w:pPr>
      <w:r w:rsidRPr="0057485A">
        <w:rPr>
          <w:rFonts w:ascii="Times New Roman" w:hAnsi="Times New Roman"/>
          <w:b/>
          <w:color w:val="000000"/>
          <w:sz w:val="36"/>
          <w:szCs w:val="36"/>
        </w:rPr>
        <w:t>Acknowledgement</w:t>
      </w:r>
    </w:p>
    <w:p w14:paraId="308087CC" w14:textId="303B4CEC" w:rsidR="00C3508F" w:rsidRDefault="00C3508F" w:rsidP="00C3508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Cs w:val="22"/>
        </w:rPr>
        <w:t xml:space="preserve">We would like to acknowledge Benjamin Neale who performed the first pass data quality control on the genotypes from exome array. </w:t>
      </w:r>
      <w:r w:rsidRPr="00A51DB1">
        <w:rPr>
          <w:rFonts w:ascii="Times New Roman" w:hAnsi="Times New Roman"/>
        </w:rPr>
        <w:t>We also would like to acknowledge Nigel Delaney for your inputs and help in this study.</w:t>
      </w:r>
      <w:r w:rsidR="00056B6B">
        <w:rPr>
          <w:rFonts w:ascii="Times New Roman" w:hAnsi="Times New Roman"/>
        </w:rPr>
        <w:t xml:space="preserve"> Finally, we are thankful to </w:t>
      </w:r>
      <w:proofErr w:type="spellStart"/>
      <w:r w:rsidR="00056B6B">
        <w:rPr>
          <w:rFonts w:ascii="Times New Roman" w:hAnsi="Times New Roman"/>
        </w:rPr>
        <w:t>Hansi</w:t>
      </w:r>
      <w:proofErr w:type="spellEnd"/>
      <w:r w:rsidR="00056B6B">
        <w:rPr>
          <w:rFonts w:ascii="Times New Roman" w:hAnsi="Times New Roman"/>
        </w:rPr>
        <w:t xml:space="preserve"> </w:t>
      </w:r>
      <w:proofErr w:type="spellStart"/>
      <w:r w:rsidR="00056B6B" w:rsidRPr="00056B6B">
        <w:rPr>
          <w:rFonts w:ascii="Times New Roman" w:hAnsi="Times New Roman"/>
        </w:rPr>
        <w:t>Weißensteiner</w:t>
      </w:r>
      <w:proofErr w:type="spellEnd"/>
      <w:r w:rsidR="00056B6B" w:rsidRPr="00056B6B">
        <w:rPr>
          <w:rFonts w:ascii="Times New Roman" w:hAnsi="Times New Roman"/>
        </w:rPr>
        <w:t xml:space="preserve"> </w:t>
      </w:r>
      <w:r w:rsidR="00811EF6">
        <w:rPr>
          <w:rFonts w:ascii="Times New Roman" w:hAnsi="Times New Roman"/>
        </w:rPr>
        <w:t xml:space="preserve">for </w:t>
      </w:r>
      <w:r w:rsidR="00056B6B">
        <w:rPr>
          <w:rFonts w:ascii="Times New Roman" w:hAnsi="Times New Roman"/>
        </w:rPr>
        <w:t xml:space="preserve">his </w:t>
      </w:r>
      <w:r w:rsidR="00056B6B" w:rsidRPr="00056B6B">
        <w:rPr>
          <w:rFonts w:ascii="Times New Roman" w:hAnsi="Times New Roman"/>
        </w:rPr>
        <w:t xml:space="preserve">helpful support in the </w:t>
      </w:r>
      <w:r w:rsidR="00BA0DC4">
        <w:rPr>
          <w:rFonts w:ascii="Times New Roman" w:hAnsi="Times New Roman"/>
        </w:rPr>
        <w:t xml:space="preserve">revision of the manuscript. </w:t>
      </w:r>
    </w:p>
    <w:p w14:paraId="5B1AE552" w14:textId="77777777" w:rsidR="00C3508F" w:rsidRDefault="00C3508F" w:rsidP="00A41F2F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 </w:t>
      </w:r>
    </w:p>
    <w:p w14:paraId="06A51B0E" w14:textId="52B43EBF" w:rsidR="00C23B42" w:rsidRDefault="00C23B42" w:rsidP="00A41F2F">
      <w:pPr>
        <w:spacing w:line="480" w:lineRule="auto"/>
        <w:rPr>
          <w:rFonts w:ascii="Times New Roman" w:hAnsi="Times New Roman"/>
          <w:b/>
        </w:rPr>
      </w:pPr>
      <w:proofErr w:type="gramStart"/>
      <w:r w:rsidRPr="0057485A">
        <w:rPr>
          <w:rFonts w:ascii="Times New Roman" w:hAnsi="Times New Roman"/>
          <w:b/>
          <w:sz w:val="36"/>
        </w:rPr>
        <w:t>Abstract</w:t>
      </w:r>
      <w:r w:rsidR="0039282A">
        <w:rPr>
          <w:rFonts w:ascii="Times New Roman" w:hAnsi="Times New Roman"/>
          <w:b/>
        </w:rPr>
        <w:t xml:space="preserve">  (</w:t>
      </w:r>
      <w:proofErr w:type="gramEnd"/>
      <w:r w:rsidR="00BF5D4E">
        <w:rPr>
          <w:rFonts w:ascii="Times New Roman" w:hAnsi="Times New Roman"/>
          <w:b/>
        </w:rPr>
        <w:t xml:space="preserve">205 </w:t>
      </w:r>
      <w:r w:rsidR="0039282A">
        <w:rPr>
          <w:rFonts w:ascii="Times New Roman" w:hAnsi="Times New Roman"/>
          <w:b/>
        </w:rPr>
        <w:t>words)</w:t>
      </w:r>
    </w:p>
    <w:p w14:paraId="70E1C495" w14:textId="3E9D70D3" w:rsidR="00C23B42" w:rsidRPr="00C31BDB" w:rsidRDefault="00C23B42" w:rsidP="00C23B42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</w:rPr>
        <w:t xml:space="preserve">Oxidative phosphorylation within mitochondria is the main source of </w:t>
      </w:r>
      <w:r w:rsidRPr="00C31BDB">
        <w:rPr>
          <w:rFonts w:ascii="Times New Roman" w:hAnsi="Times New Roman"/>
          <w:lang w:val="en-CA"/>
        </w:rPr>
        <w:t>aerobic e</w:t>
      </w:r>
      <w:r>
        <w:rPr>
          <w:rFonts w:ascii="Times New Roman" w:hAnsi="Times New Roman"/>
          <w:lang w:val="en-CA"/>
        </w:rPr>
        <w:t xml:space="preserve">nergy for neuronal functioning, and the key genes are located in mitochondrial DNA. </w:t>
      </w:r>
      <w:r w:rsidRPr="00FD1993">
        <w:rPr>
          <w:rFonts w:ascii="Times New Roman" w:hAnsi="Times New Roman"/>
          <w:lang w:val="en-CA"/>
        </w:rPr>
        <w:t xml:space="preserve">Deficits in </w:t>
      </w:r>
      <w:r>
        <w:rPr>
          <w:rFonts w:ascii="Times New Roman" w:hAnsi="Times New Roman"/>
          <w:lang w:val="en-CA"/>
        </w:rPr>
        <w:t xml:space="preserve">oxidative phosphorylation functioning </w:t>
      </w:r>
      <w:r w:rsidRPr="00FD1993">
        <w:rPr>
          <w:rFonts w:ascii="Times New Roman" w:hAnsi="Times New Roman"/>
          <w:lang w:val="en-CA"/>
        </w:rPr>
        <w:t>have been reported for schizophrenia, but efforts in the identification of genetic markers within the mitochondrial DNA that predispose to sc</w:t>
      </w:r>
      <w:r>
        <w:rPr>
          <w:rFonts w:ascii="Times New Roman" w:hAnsi="Times New Roman"/>
          <w:lang w:val="en-CA"/>
        </w:rPr>
        <w:t xml:space="preserve">hizophrenia have been limited. We genotyped a </w:t>
      </w:r>
      <w:r w:rsidRPr="00C31BDB">
        <w:rPr>
          <w:rFonts w:ascii="Times New Roman" w:hAnsi="Times New Roman"/>
          <w:color w:val="000000"/>
          <w:lang w:val="en-CA"/>
        </w:rPr>
        <w:t xml:space="preserve">set of mitochondrial SNPs using </w:t>
      </w:r>
      <w:r w:rsidRPr="00C31BDB">
        <w:rPr>
          <w:rFonts w:ascii="Times New Roman" w:hAnsi="Times New Roman"/>
        </w:rPr>
        <w:t xml:space="preserve">Illumina </w:t>
      </w:r>
      <w:proofErr w:type="spellStart"/>
      <w:r w:rsidRPr="00C31BDB">
        <w:rPr>
          <w:rFonts w:ascii="Times New Roman" w:hAnsi="Times New Roman"/>
        </w:rPr>
        <w:t>HumanExome</w:t>
      </w:r>
      <w:proofErr w:type="spellEnd"/>
      <w:r w:rsidRPr="00C31BDB">
        <w:rPr>
          <w:rFonts w:ascii="Times New Roman" w:hAnsi="Times New Roman"/>
        </w:rPr>
        <w:t xml:space="preserve"> arrays and tested for association in </w:t>
      </w:r>
      <w:r>
        <w:rPr>
          <w:rFonts w:ascii="Times New Roman" w:hAnsi="Times New Roman"/>
        </w:rPr>
        <w:t>the</w:t>
      </w:r>
      <w:r w:rsidRPr="00C31BDB">
        <w:rPr>
          <w:rFonts w:ascii="Times New Roman" w:hAnsi="Times New Roman"/>
        </w:rPr>
        <w:t xml:space="preserve"> Swedish </w:t>
      </w:r>
      <w:r>
        <w:rPr>
          <w:rFonts w:ascii="Times New Roman" w:hAnsi="Times New Roman"/>
        </w:rPr>
        <w:t>schizophrenia</w:t>
      </w:r>
      <w:r w:rsidRPr="00C31BDB">
        <w:rPr>
          <w:rFonts w:ascii="Times New Roman" w:hAnsi="Times New Roman"/>
        </w:rPr>
        <w:t xml:space="preserve"> sample (N</w:t>
      </w:r>
      <w:r>
        <w:rPr>
          <w:rFonts w:ascii="Times New Roman" w:hAnsi="Times New Roman"/>
        </w:rPr>
        <w:t xml:space="preserve">&gt; 10,000). </w:t>
      </w:r>
      <w:r>
        <w:rPr>
          <w:rFonts w:ascii="Times New Roman" w:hAnsi="Times New Roman"/>
          <w:color w:val="000000"/>
          <w:szCs w:val="22"/>
        </w:rPr>
        <w:t>W</w:t>
      </w:r>
      <w:r w:rsidRPr="00C31BDB">
        <w:rPr>
          <w:rFonts w:ascii="Times New Roman" w:hAnsi="Times New Roman"/>
          <w:color w:val="000000"/>
          <w:szCs w:val="22"/>
        </w:rPr>
        <w:t>e developed a novel approach for mitochondrial DNA imputation</w:t>
      </w:r>
      <w:r>
        <w:rPr>
          <w:rFonts w:ascii="Times New Roman" w:hAnsi="Times New Roman"/>
          <w:color w:val="000000"/>
          <w:szCs w:val="22"/>
        </w:rPr>
        <w:t xml:space="preserve"> in order to increase the number of common SNPs available for association analysis. </w:t>
      </w:r>
      <w:r w:rsidRPr="00BA0DC4">
        <w:rPr>
          <w:rFonts w:ascii="Times New Roman" w:hAnsi="Times New Roman"/>
        </w:rPr>
        <w:t>The most significant finding</w:t>
      </w:r>
      <w:r w:rsidR="006A0C25" w:rsidRPr="00BA0DC4">
        <w:rPr>
          <w:rFonts w:ascii="Times New Roman" w:hAnsi="Times New Roman"/>
        </w:rPr>
        <w:t xml:space="preserve">s were </w:t>
      </w:r>
      <w:r w:rsidRPr="00BA0DC4">
        <w:rPr>
          <w:rFonts w:ascii="Times New Roman" w:hAnsi="Times New Roman"/>
        </w:rPr>
        <w:t>for</w:t>
      </w:r>
      <w:r w:rsidR="004B2CE7" w:rsidRPr="00BA0DC4">
        <w:rPr>
          <w:rFonts w:ascii="Times New Roman" w:hAnsi="Times New Roman"/>
        </w:rPr>
        <w:t xml:space="preserve"> </w:t>
      </w:r>
      <w:r w:rsidR="006F3251" w:rsidRPr="00BA0DC4">
        <w:rPr>
          <w:rFonts w:ascii="Times New Roman" w:hAnsi="Times New Roman"/>
        </w:rPr>
        <w:t xml:space="preserve">the </w:t>
      </w:r>
      <w:r w:rsidR="00BA0DC4" w:rsidRPr="00BA0DC4">
        <w:rPr>
          <w:rFonts w:ascii="Times New Roman" w:hAnsi="Times New Roman"/>
        </w:rPr>
        <w:t xml:space="preserve">mitochondrial </w:t>
      </w:r>
      <w:r w:rsidR="006F3251" w:rsidRPr="00BA0DC4">
        <w:rPr>
          <w:rFonts w:ascii="Times New Roman" w:hAnsi="Times New Roman"/>
        </w:rPr>
        <w:t xml:space="preserve">SNPs </w:t>
      </w:r>
      <w:r w:rsidR="00BA0DC4" w:rsidRPr="00BA0DC4">
        <w:rPr>
          <w:rFonts w:ascii="Times New Roman" w:hAnsi="Times New Roman"/>
        </w:rPr>
        <w:t>C15452</w:t>
      </w:r>
      <w:r w:rsidR="00FC1D56">
        <w:rPr>
          <w:rFonts w:ascii="Times New Roman" w:hAnsi="Times New Roman"/>
        </w:rPr>
        <w:t>A</w:t>
      </w:r>
      <w:r w:rsidR="00BA0DC4" w:rsidRPr="00BA0DC4">
        <w:rPr>
          <w:rFonts w:ascii="Times New Roman" w:hAnsi="Times New Roman"/>
        </w:rPr>
        <w:t xml:space="preserve"> (GRCh38.p10; </w:t>
      </w:r>
      <w:r w:rsidR="00FC1D56" w:rsidRPr="00BA0DC4">
        <w:rPr>
          <w:rFonts w:ascii="Times New Roman" w:hAnsi="Times New Roman"/>
          <w:color w:val="000000"/>
        </w:rPr>
        <w:t>rs</w:t>
      </w:r>
      <w:r w:rsidR="00FC1D56">
        <w:rPr>
          <w:rFonts w:ascii="Times New Roman" w:hAnsi="Times New Roman"/>
          <w:color w:val="000000"/>
        </w:rPr>
        <w:t>527236209</w:t>
      </w:r>
      <w:r w:rsidR="004B2CE7" w:rsidRPr="00BA0DC4">
        <w:rPr>
          <w:rFonts w:ascii="Times New Roman" w:hAnsi="Times New Roman"/>
          <w:color w:val="000000"/>
        </w:rPr>
        <w:t xml:space="preserve">; </w:t>
      </w:r>
      <w:r w:rsidR="00F676C8" w:rsidRPr="00BA0DC4">
        <w:rPr>
          <w:rFonts w:ascii="Times New Roman" w:hAnsi="Times New Roman"/>
        </w:rPr>
        <w:t>p</w:t>
      </w:r>
      <w:r w:rsidRPr="00BA0DC4">
        <w:rPr>
          <w:rFonts w:ascii="Times New Roman" w:hAnsi="Times New Roman"/>
        </w:rPr>
        <w:t>= 0.</w:t>
      </w:r>
      <w:r w:rsidR="006A0C25" w:rsidRPr="00BA0DC4">
        <w:rPr>
          <w:rFonts w:ascii="Times New Roman" w:hAnsi="Times New Roman"/>
        </w:rPr>
        <w:t>007</w:t>
      </w:r>
      <w:r w:rsidR="00BA0DC4" w:rsidRPr="00BA0DC4">
        <w:rPr>
          <w:rFonts w:ascii="Times New Roman" w:hAnsi="Times New Roman"/>
        </w:rPr>
        <w:t>;</w:t>
      </w:r>
      <w:r w:rsidR="0053402C" w:rsidRPr="00BA0DC4">
        <w:rPr>
          <w:rFonts w:ascii="Times New Roman" w:hAnsi="Times New Roman"/>
        </w:rPr>
        <w:t xml:space="preserve"> gene MT-</w:t>
      </w:r>
      <w:r w:rsidR="0020587A" w:rsidRPr="00BA0DC4">
        <w:rPr>
          <w:rFonts w:ascii="Times New Roman" w:hAnsi="Times New Roman"/>
        </w:rPr>
        <w:t>CYB</w:t>
      </w:r>
      <w:r w:rsidR="00BA0DC4" w:rsidRPr="00BA0DC4">
        <w:rPr>
          <w:rFonts w:ascii="Times New Roman" w:hAnsi="Times New Roman"/>
        </w:rPr>
        <w:t>; defining haplogroup JT</w:t>
      </w:r>
      <w:r w:rsidR="0020587A" w:rsidRPr="00BA0DC4">
        <w:rPr>
          <w:rFonts w:ascii="Times New Roman" w:hAnsi="Times New Roman"/>
        </w:rPr>
        <w:t>);</w:t>
      </w:r>
      <w:r w:rsidR="006A0C25" w:rsidRPr="00BA0DC4">
        <w:rPr>
          <w:rFonts w:ascii="Times New Roman" w:hAnsi="Times New Roman"/>
        </w:rPr>
        <w:t xml:space="preserve"> </w:t>
      </w:r>
      <w:r w:rsidR="00BA0DC4">
        <w:rPr>
          <w:rFonts w:ascii="Times New Roman" w:hAnsi="Times New Roman"/>
        </w:rPr>
        <w:t>A11251G (</w:t>
      </w:r>
      <w:r w:rsidR="00683F2F" w:rsidRPr="00BA0DC4">
        <w:rPr>
          <w:rFonts w:ascii="Times New Roman" w:hAnsi="Times New Roman"/>
        </w:rPr>
        <w:t>rs869096886</w:t>
      </w:r>
      <w:r w:rsidR="00BA0DC4">
        <w:rPr>
          <w:rFonts w:ascii="Times New Roman" w:hAnsi="Times New Roman"/>
        </w:rPr>
        <w:t>;</w:t>
      </w:r>
      <w:r w:rsidR="00683F2F" w:rsidRPr="00BA0DC4">
        <w:rPr>
          <w:rFonts w:ascii="Times New Roman" w:hAnsi="Times New Roman"/>
        </w:rPr>
        <w:t xml:space="preserve"> </w:t>
      </w:r>
      <w:r w:rsidR="006A0C25" w:rsidRPr="00BA0DC4">
        <w:rPr>
          <w:rFonts w:ascii="Times New Roman" w:hAnsi="Times New Roman"/>
        </w:rPr>
        <w:t>p= 0.007</w:t>
      </w:r>
      <w:r w:rsidR="00BA0DC4">
        <w:rPr>
          <w:rFonts w:ascii="Times New Roman" w:hAnsi="Times New Roman"/>
        </w:rPr>
        <w:t>;</w:t>
      </w:r>
      <w:r w:rsidR="0053402C" w:rsidRPr="00BA0DC4">
        <w:rPr>
          <w:rFonts w:ascii="Times New Roman" w:hAnsi="Times New Roman"/>
        </w:rPr>
        <w:t xml:space="preserve"> gene MT-</w:t>
      </w:r>
      <w:r w:rsidR="0020587A" w:rsidRPr="00BA0DC4">
        <w:rPr>
          <w:rFonts w:ascii="Times New Roman" w:hAnsi="Times New Roman"/>
        </w:rPr>
        <w:t>ND4</w:t>
      </w:r>
      <w:r w:rsidR="00BA0DC4">
        <w:rPr>
          <w:rFonts w:ascii="Times New Roman" w:hAnsi="Times New Roman"/>
        </w:rPr>
        <w:t>; defining haplogroup JT</w:t>
      </w:r>
      <w:r w:rsidR="0020587A" w:rsidRPr="00BA0DC4">
        <w:rPr>
          <w:rFonts w:ascii="Times New Roman" w:hAnsi="Times New Roman"/>
        </w:rPr>
        <w:t>)</w:t>
      </w:r>
      <w:r w:rsidR="006A0C25" w:rsidRPr="00BA0DC4">
        <w:rPr>
          <w:rFonts w:ascii="Times New Roman" w:hAnsi="Times New Roman"/>
        </w:rPr>
        <w:t>, and</w:t>
      </w:r>
      <w:r w:rsidR="00BA0DC4">
        <w:rPr>
          <w:rFonts w:ascii="Times New Roman" w:hAnsi="Times New Roman"/>
        </w:rPr>
        <w:t xml:space="preserve"> T4216C</w:t>
      </w:r>
      <w:r w:rsidR="006A0C25" w:rsidRPr="00BA0DC4">
        <w:rPr>
          <w:rFonts w:ascii="Times New Roman" w:hAnsi="Times New Roman"/>
        </w:rPr>
        <w:t xml:space="preserve"> </w:t>
      </w:r>
      <w:r w:rsidR="00BA0DC4">
        <w:rPr>
          <w:rFonts w:ascii="Times New Roman" w:hAnsi="Times New Roman"/>
        </w:rPr>
        <w:t>(</w:t>
      </w:r>
      <w:r w:rsidR="006A0C25" w:rsidRPr="00BA0DC4">
        <w:rPr>
          <w:rFonts w:ascii="Times New Roman" w:hAnsi="Times New Roman"/>
        </w:rPr>
        <w:t>rs1599988</w:t>
      </w:r>
      <w:r w:rsidR="00BA0DC4">
        <w:rPr>
          <w:rFonts w:ascii="Times New Roman" w:hAnsi="Times New Roman"/>
        </w:rPr>
        <w:t>;</w:t>
      </w:r>
      <w:r w:rsidR="006A0C25" w:rsidRPr="00BA0DC4">
        <w:rPr>
          <w:rFonts w:ascii="Times New Roman" w:hAnsi="Times New Roman"/>
        </w:rPr>
        <w:t xml:space="preserve"> p=0.</w:t>
      </w:r>
      <w:r w:rsidR="00B903A0" w:rsidRPr="00BA0DC4">
        <w:rPr>
          <w:rFonts w:ascii="Times New Roman" w:hAnsi="Times New Roman"/>
        </w:rPr>
        <w:t>008</w:t>
      </w:r>
      <w:r w:rsidR="00BA0DC4">
        <w:rPr>
          <w:rFonts w:ascii="Times New Roman" w:hAnsi="Times New Roman"/>
        </w:rPr>
        <w:t xml:space="preserve">, </w:t>
      </w:r>
      <w:r w:rsidR="0053402C" w:rsidRPr="00BA0DC4">
        <w:rPr>
          <w:rFonts w:ascii="Times New Roman" w:hAnsi="Times New Roman"/>
        </w:rPr>
        <w:t>gene MT-</w:t>
      </w:r>
      <w:r w:rsidR="0020587A" w:rsidRPr="00BA0DC4">
        <w:rPr>
          <w:rFonts w:ascii="Times New Roman" w:hAnsi="Times New Roman"/>
        </w:rPr>
        <w:t>ND1</w:t>
      </w:r>
      <w:r w:rsidR="00BA0DC4">
        <w:rPr>
          <w:rFonts w:ascii="Times New Roman" w:hAnsi="Times New Roman"/>
        </w:rPr>
        <w:t>, defining haplogroup R2’JT</w:t>
      </w:r>
      <w:r w:rsidR="0020587A" w:rsidRPr="00BA0DC4">
        <w:rPr>
          <w:rFonts w:ascii="Times New Roman" w:hAnsi="Times New Roman"/>
        </w:rPr>
        <w:t>)</w:t>
      </w:r>
      <w:r w:rsidRPr="00BA0DC4">
        <w:rPr>
          <w:rFonts w:ascii="Times New Roman" w:hAnsi="Times New Roman"/>
        </w:rPr>
        <w:t xml:space="preserve">. We also </w:t>
      </w:r>
      <w:r w:rsidRPr="00BA0DC4">
        <w:rPr>
          <w:rFonts w:ascii="Times New Roman" w:hAnsi="Times New Roman"/>
        </w:rPr>
        <w:lastRenderedPageBreak/>
        <w:t xml:space="preserve">conducted rare variant </w:t>
      </w:r>
      <w:r w:rsidR="00BA0DC4">
        <w:rPr>
          <w:rFonts w:ascii="Times New Roman" w:hAnsi="Times New Roman"/>
        </w:rPr>
        <w:t xml:space="preserve">burden </w:t>
      </w:r>
      <w:r w:rsidRPr="00BA0DC4">
        <w:rPr>
          <w:rFonts w:ascii="Times New Roman" w:hAnsi="Times New Roman"/>
        </w:rPr>
        <w:t>analyses and obtained a p-value of 0.</w:t>
      </w:r>
      <w:r w:rsidR="006A0C25" w:rsidRPr="00BA0DC4">
        <w:rPr>
          <w:rFonts w:ascii="Times New Roman" w:hAnsi="Times New Roman"/>
        </w:rPr>
        <w:t>007</w:t>
      </w:r>
      <w:r w:rsidRPr="00BA0DC4">
        <w:rPr>
          <w:rFonts w:ascii="Times New Roman" w:hAnsi="Times New Roman"/>
        </w:rPr>
        <w:t xml:space="preserve">. </w:t>
      </w:r>
      <w:r w:rsidRPr="00BA0DC4">
        <w:rPr>
          <w:rFonts w:ascii="Times New Roman" w:hAnsi="Times New Roman"/>
          <w:color w:val="000000"/>
          <w:szCs w:val="22"/>
        </w:rPr>
        <w:t xml:space="preserve">For </w:t>
      </w:r>
      <w:proofErr w:type="spellStart"/>
      <w:r w:rsidRPr="00BA0DC4">
        <w:rPr>
          <w:rFonts w:ascii="Times New Roman" w:hAnsi="Times New Roman"/>
          <w:color w:val="000000"/>
          <w:szCs w:val="22"/>
        </w:rPr>
        <w:t>multimarker</w:t>
      </w:r>
      <w:proofErr w:type="spellEnd"/>
      <w:r w:rsidRPr="00BA0DC4">
        <w:rPr>
          <w:rFonts w:ascii="Times New Roman" w:hAnsi="Times New Roman"/>
          <w:color w:val="000000"/>
          <w:szCs w:val="22"/>
        </w:rPr>
        <w:t xml:space="preserve"> haplotypes analysis, the most significant finding was for the J group (</w:t>
      </w:r>
      <w:r w:rsidR="00976AE1" w:rsidRPr="00BA0DC4">
        <w:rPr>
          <w:rFonts w:ascii="Times New Roman" w:hAnsi="Times New Roman"/>
          <w:color w:val="000000"/>
          <w:szCs w:val="22"/>
        </w:rPr>
        <w:t xml:space="preserve">OR: 0.86, </w:t>
      </w:r>
      <w:r w:rsidRPr="00BA0DC4">
        <w:rPr>
          <w:rFonts w:ascii="Times New Roman" w:hAnsi="Times New Roman"/>
          <w:color w:val="000000"/>
          <w:szCs w:val="22"/>
        </w:rPr>
        <w:t>p=0.</w:t>
      </w:r>
      <w:r w:rsidR="006A0C25" w:rsidRPr="00BA0DC4">
        <w:rPr>
          <w:rFonts w:ascii="Times New Roman" w:hAnsi="Times New Roman"/>
          <w:color w:val="000000"/>
          <w:szCs w:val="22"/>
        </w:rPr>
        <w:t>0</w:t>
      </w:r>
      <w:r w:rsidR="00B903A0" w:rsidRPr="00BA0DC4">
        <w:rPr>
          <w:rFonts w:ascii="Times New Roman" w:hAnsi="Times New Roman"/>
          <w:color w:val="000000"/>
          <w:szCs w:val="22"/>
        </w:rPr>
        <w:t>2</w:t>
      </w:r>
      <w:r w:rsidRPr="00BA0DC4">
        <w:rPr>
          <w:rFonts w:ascii="Times New Roman" w:hAnsi="Times New Roman"/>
          <w:color w:val="000000"/>
          <w:szCs w:val="22"/>
        </w:rPr>
        <w:t xml:space="preserve">). </w:t>
      </w:r>
      <w:r w:rsidR="00BF23AB" w:rsidRPr="00BA0DC4">
        <w:rPr>
          <w:rFonts w:ascii="Times New Roman" w:hAnsi="Times New Roman"/>
        </w:rPr>
        <w:t>W</w:t>
      </w:r>
      <w:r w:rsidRPr="00BA0DC4">
        <w:rPr>
          <w:rFonts w:ascii="Times New Roman" w:hAnsi="Times New Roman"/>
        </w:rPr>
        <w:t xml:space="preserve">e conducted the </w:t>
      </w:r>
      <w:r w:rsidRPr="00BA0DC4">
        <w:rPr>
          <w:rFonts w:ascii="Times New Roman" w:hAnsi="Times New Roman"/>
          <w:color w:val="000000"/>
          <w:lang w:val="en-CA"/>
        </w:rPr>
        <w:t xml:space="preserve">largest </w:t>
      </w:r>
      <w:r w:rsidR="00BF23AB" w:rsidRPr="00BA0DC4">
        <w:rPr>
          <w:rFonts w:ascii="Times New Roman" w:hAnsi="Times New Roman"/>
          <w:color w:val="000000"/>
          <w:lang w:val="en-CA"/>
        </w:rPr>
        <w:t xml:space="preserve">association </w:t>
      </w:r>
      <w:r w:rsidRPr="00BA0DC4">
        <w:rPr>
          <w:rFonts w:ascii="Times New Roman" w:hAnsi="Times New Roman"/>
          <w:color w:val="000000"/>
          <w:lang w:val="en-CA"/>
        </w:rPr>
        <w:t xml:space="preserve">study of </w:t>
      </w:r>
      <w:r w:rsidR="00BF23AB" w:rsidRPr="00BA0DC4">
        <w:rPr>
          <w:rFonts w:ascii="Times New Roman" w:hAnsi="Times New Roman"/>
          <w:color w:val="000000"/>
          <w:lang w:val="en-CA"/>
        </w:rPr>
        <w:t xml:space="preserve">mitochondrial DNA variants and schizophrenia but </w:t>
      </w:r>
      <w:r w:rsidRPr="00BA0DC4">
        <w:rPr>
          <w:rFonts w:ascii="Times New Roman" w:hAnsi="Times New Roman"/>
        </w:rPr>
        <w:t>did not find an association that survive</w:t>
      </w:r>
      <w:r w:rsidR="00BF23AB" w:rsidRPr="00BA0DC4">
        <w:rPr>
          <w:rFonts w:ascii="Times New Roman" w:hAnsi="Times New Roman"/>
        </w:rPr>
        <w:t>d</w:t>
      </w:r>
      <w:r w:rsidRPr="00BA0DC4">
        <w:rPr>
          <w:rFonts w:ascii="Times New Roman" w:hAnsi="Times New Roman"/>
        </w:rPr>
        <w:t xml:space="preserve"> multiple testing </w:t>
      </w:r>
      <w:proofErr w:type="gramStart"/>
      <w:r w:rsidRPr="00BA0DC4">
        <w:rPr>
          <w:rFonts w:ascii="Times New Roman" w:hAnsi="Times New Roman"/>
        </w:rPr>
        <w:t>correction</w:t>
      </w:r>
      <w:proofErr w:type="gramEnd"/>
      <w:r w:rsidRPr="00C31BDB">
        <w:rPr>
          <w:rFonts w:ascii="Times New Roman" w:hAnsi="Times New Roman"/>
        </w:rPr>
        <w:t xml:space="preserve">. Analysis of a larger sample is required and will allow a better understanding of the role of mitochondria in </w:t>
      </w:r>
      <w:r>
        <w:rPr>
          <w:rFonts w:ascii="Times New Roman" w:hAnsi="Times New Roman"/>
        </w:rPr>
        <w:t>schizophrenia</w:t>
      </w:r>
      <w:r w:rsidRPr="00C31BDB">
        <w:rPr>
          <w:rFonts w:ascii="Times New Roman" w:hAnsi="Times New Roman"/>
        </w:rPr>
        <w:t>.</w:t>
      </w:r>
    </w:p>
    <w:p w14:paraId="1DE80F2F" w14:textId="77777777" w:rsidR="00462643" w:rsidRDefault="00462643" w:rsidP="00C23B42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203F6BA3" w14:textId="67D80C90" w:rsidR="00C23B42" w:rsidRPr="00C3508F" w:rsidRDefault="00C3508F" w:rsidP="00C23B42">
      <w:pPr>
        <w:spacing w:line="480" w:lineRule="auto"/>
        <w:rPr>
          <w:rFonts w:ascii="Times New Roman" w:hAnsi="Times New Roman"/>
          <w:b/>
          <w:color w:val="000000"/>
          <w:szCs w:val="22"/>
        </w:rPr>
      </w:pPr>
      <w:r w:rsidRPr="00C3508F">
        <w:rPr>
          <w:rFonts w:ascii="Times New Roman" w:hAnsi="Times New Roman"/>
          <w:b/>
          <w:color w:val="000000"/>
          <w:szCs w:val="22"/>
        </w:rPr>
        <w:t>Text</w:t>
      </w:r>
      <w:r>
        <w:rPr>
          <w:rFonts w:ascii="Times New Roman" w:hAnsi="Times New Roman"/>
          <w:b/>
          <w:color w:val="000000"/>
          <w:szCs w:val="22"/>
        </w:rPr>
        <w:t xml:space="preserve"> </w:t>
      </w:r>
      <w:proofErr w:type="gramStart"/>
      <w:r>
        <w:rPr>
          <w:rFonts w:ascii="Times New Roman" w:hAnsi="Times New Roman"/>
          <w:b/>
        </w:rPr>
        <w:t>(</w:t>
      </w:r>
      <w:r w:rsidR="00BF5D4E">
        <w:rPr>
          <w:rFonts w:ascii="Times New Roman" w:hAnsi="Times New Roman"/>
          <w:b/>
        </w:rPr>
        <w:t xml:space="preserve"> 2,640</w:t>
      </w:r>
      <w:proofErr w:type="gramEnd"/>
      <w:r w:rsidR="00BF5D4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words)</w:t>
      </w:r>
    </w:p>
    <w:p w14:paraId="35F723D2" w14:textId="29AD444C" w:rsidR="00C34949" w:rsidRPr="0057485A" w:rsidRDefault="00E11D55" w:rsidP="00A41F2F">
      <w:pPr>
        <w:spacing w:line="480" w:lineRule="auto"/>
        <w:rPr>
          <w:rFonts w:ascii="Times New Roman" w:hAnsi="Times New Roman"/>
          <w:b/>
          <w:sz w:val="36"/>
          <w:szCs w:val="36"/>
        </w:rPr>
      </w:pPr>
      <w:r w:rsidRPr="0057485A">
        <w:rPr>
          <w:rFonts w:ascii="Times New Roman" w:hAnsi="Times New Roman"/>
          <w:b/>
          <w:sz w:val="36"/>
          <w:szCs w:val="36"/>
        </w:rPr>
        <w:t>Introduction</w:t>
      </w:r>
      <w:r w:rsidR="0039282A" w:rsidRPr="0057485A">
        <w:rPr>
          <w:rFonts w:ascii="Times New Roman" w:hAnsi="Times New Roman"/>
          <w:b/>
          <w:sz w:val="36"/>
          <w:szCs w:val="36"/>
        </w:rPr>
        <w:t xml:space="preserve"> </w:t>
      </w:r>
    </w:p>
    <w:p w14:paraId="0739EDD6" w14:textId="4A09D5DA" w:rsidR="003430AD" w:rsidRDefault="00795E04" w:rsidP="00A41F2F">
      <w:pPr>
        <w:spacing w:line="480" w:lineRule="auto"/>
        <w:rPr>
          <w:rFonts w:ascii="Times New Roman" w:hAnsi="Times New Roman"/>
          <w:lang w:val="en-CA"/>
        </w:rPr>
      </w:pPr>
      <w:r w:rsidRPr="00C31BDB">
        <w:rPr>
          <w:rFonts w:ascii="Times New Roman" w:hAnsi="Times New Roman"/>
        </w:rPr>
        <w:t>Schizophrenia (SCZ) is a complex disorder characterized by psychosis and disturbed behavior.</w:t>
      </w:r>
      <w:r w:rsidRPr="00C31BDB">
        <w:rPr>
          <w:rFonts w:ascii="Times New Roman" w:hAnsi="Times New Roman"/>
          <w:shd w:val="clear" w:color="auto" w:fill="FFFFFF"/>
        </w:rPr>
        <w:t xml:space="preserve"> </w:t>
      </w:r>
      <w:r w:rsidR="003430AD" w:rsidRPr="00C31BDB">
        <w:rPr>
          <w:rFonts w:ascii="Times New Roman" w:hAnsi="Times New Roman"/>
          <w:lang w:val="en-CA"/>
        </w:rPr>
        <w:t>The heritability of SCZ is estimated at 80%</w:t>
      </w:r>
      <w:r w:rsidR="003F2CF0">
        <w:rPr>
          <w:rFonts w:ascii="Times New Roman" w:hAnsi="Times New Roman"/>
          <w:lang w:val="en-CA"/>
        </w:rPr>
        <w:t xml:space="preserve"> </w:t>
      </w:r>
      <w:r w:rsidR="00543533" w:rsidRPr="00C31BDB">
        <w:rPr>
          <w:rFonts w:ascii="Times New Roman" w:hAnsi="Times New Roman"/>
          <w:lang w:val="en-CA"/>
        </w:rPr>
        <w:fldChar w:fldCharType="begin"/>
      </w:r>
      <w:ins w:id="10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&lt;EndNote&gt;&lt;Cite&gt;&lt;Year&gt;2014&lt;/Year&gt;&lt;RecNum&gt;154&lt;/RecNum&gt;&lt;DisplayText&gt;[1]&lt;/DisplayText&gt;&lt;record&gt;&lt;rec-number&gt;154&lt;/rec-number&gt;&lt;foreign-keys&gt;&lt;key app="EN" db-id="z9p9e9sf8fvdrzedp505e9rdtfzfdeersp0r" timestamp="0"&gt;154&lt;/key&gt;&lt;/foreign-keys&gt;&lt;ref-type name="Journal Article"&gt;17&lt;/ref-type&gt;&lt;contributors&gt;&lt;authors&gt;&lt;author&gt;Ripke S, Neale BM, Corvin A, Walters JT, Farh KH, Holmans PA et al&lt;/author&gt;&lt;/authors&gt;&lt;/contributors&gt;&lt;titles&gt;&lt;title&gt;Biological insights from 108 schizophrenia-associated genetic loci&lt;/title&gt;&lt;secondary-title&gt;Nature&lt;/secondary-title&gt;&lt;/titles&gt;&lt;periodical&gt;&lt;full-title&gt;Nature&lt;/full-title&gt;&lt;/periodical&gt;&lt;pages&gt;421-7&lt;/pages&gt;&lt;volume&gt;511&lt;/volume&gt;&lt;number&gt;7510&lt;/number&gt;&lt;edition&gt;2014/07/25&lt;/edition&gt;&lt;keywords&gt;&lt;keyword&gt;Alleles&lt;/keyword&gt;&lt;keyword&gt;Brain/metabolism/physiology&lt;/keyword&gt;&lt;keyword&gt;Enhancer Elements, Genetic/genetics&lt;/keyword&gt;&lt;keyword&gt;*Genetic Loci&lt;/keyword&gt;&lt;keyword&gt;Genetic Predisposition to Disease/*genetics&lt;/keyword&gt;&lt;keyword&gt;*Genome-Wide Association Study&lt;/keyword&gt;&lt;keyword&gt;Glutamic Acid/metabolism&lt;/keyword&gt;&lt;keyword&gt;Humans&lt;/keyword&gt;&lt;keyword&gt;Immunity/genetics/physiology&lt;/keyword&gt;&lt;keyword&gt;Multifactorial Inheritance/genetics&lt;/keyword&gt;&lt;keyword&gt;Mutation/genetics&lt;/keyword&gt;&lt;keyword&gt;Odds Ratio&lt;/keyword&gt;&lt;keyword&gt;Polymorphism, Single Nucleotide/genetics&lt;/keyword&gt;&lt;keyword&gt;Schizophrenia/*genetics/immunology&lt;/keyword&gt;&lt;keyword&gt;Synaptic Transmission/genetics&lt;/keyword&gt;&lt;/keywords&gt;&lt;dates&gt;&lt;year&gt;2014&lt;/year&gt;&lt;pub-dates&gt;&lt;date&gt;Jul 24&lt;/date&gt;&lt;/pub-dates&gt;&lt;/dates&gt;&lt;isbn&gt;1476-4687 (Electronic)&amp;#xD;0028-0836 (Linking)&lt;/isbn&gt;&lt;accession-num&gt;25056061&lt;/accession-num&gt;&lt;urls&gt;&lt;related-urls&gt;&lt;url&gt;http://www.ncbi.nlm.nih.gov/entrez/query.fcgi?cmd=Retrieve&amp;amp;db=PubMed&amp;amp;dopt=Citation&amp;amp;list_uids=25056061&lt;/url&gt;&lt;/related-urls&gt;&lt;/urls&gt;&lt;electronic-resource-num&gt;nature13595 [pii]&amp;#xD;10.1038/nature13595&lt;/electronic-resource-num&gt;&lt;language&gt;eng&lt;/language&gt;&lt;/record&gt;&lt;/Cite&gt;&lt;/EndNote&gt;</w:instrText>
        </w:r>
      </w:ins>
      <w:del w:id="11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&lt;EndNote&gt;&lt;Cite&gt;&lt;Year&gt;2014&lt;/Year&gt;&lt;RecNum&gt;154&lt;/RecNum&gt;&lt;DisplayText&gt;[2]&lt;/DisplayText&gt;&lt;record&gt;&lt;rec-number&gt;154&lt;/rec-number&gt;&lt;foreign-keys&gt;&lt;key app="EN" db-id="z9p9e9sf8fvdrzedp505e9rdtfzfdeersp0r" timestamp="0"&gt;154&lt;/key&gt;&lt;/foreign-keys&gt;&lt;ref-type name="Journal Article"&gt;17&lt;/ref-type&gt;&lt;contributors&gt;&lt;authors&gt;&lt;author&gt;Ripke S, Neale BM, Corvin A, Walters JT, Farh KH, Holmans PA et al&lt;/author&gt;&lt;/authors&gt;&lt;/contributors&gt;&lt;titles&gt;&lt;title&gt;Biological insights from 108 schizophrenia-associated genetic loci&lt;/title&gt;&lt;secondary-title&gt;Nature&lt;/secondary-title&gt;&lt;/titles&gt;&lt;periodical&gt;&lt;full-title&gt;Nature&lt;/full-title&gt;&lt;/periodical&gt;&lt;pages&gt;421-7&lt;/pages&gt;&lt;volume&gt;511&lt;/volume&gt;&lt;number&gt;7510&lt;/number&gt;&lt;edition&gt;2014/07/25&lt;/edition&gt;&lt;keywords&gt;&lt;keyword&gt;Alleles&lt;/keyword&gt;&lt;keyword&gt;Brain/metabolism/physiology&lt;/keyword&gt;&lt;keyword&gt;Enhancer Elements, Genetic/genetics&lt;/keyword&gt;&lt;keyword&gt;*Genetic Loci&lt;/keyword&gt;&lt;keyword&gt;Genetic Predisposition to Disease/*genetics&lt;/keyword&gt;&lt;keyword&gt;*Genome-Wide Association Study&lt;/keyword&gt;&lt;keyword&gt;Glutamic Acid/metabolism&lt;/keyword&gt;&lt;keyword&gt;Humans&lt;/keyword&gt;&lt;keyword&gt;Immunity/genetics/physiology&lt;/keyword&gt;&lt;keyword&gt;Multifactorial Inheritance/genetics&lt;/keyword&gt;&lt;keyword&gt;Mutation/genetics&lt;/keyword&gt;&lt;keyword&gt;Odds Ratio&lt;/keyword&gt;&lt;keyword&gt;Polymorphism, Single Nucleotide/genetics&lt;/keyword&gt;&lt;keyword&gt;Schizophrenia/*genetics/immunology&lt;/keyword&gt;&lt;keyword&gt;Synaptic Transmission/genetics&lt;/keyword&gt;&lt;/keywords&gt;&lt;dates&gt;&lt;year&gt;2014&lt;/year&gt;&lt;pub-dates&gt;&lt;date&gt;Jul 24&lt;/date&gt;&lt;/pub-dates&gt;&lt;/dates&gt;&lt;isbn&gt;1476-4687 (Electronic)&amp;#xD;0028-0836 (Linking)&lt;/isbn&gt;&lt;accession-num&gt;25056061&lt;/accession-num&gt;&lt;urls&gt;&lt;related-urls&gt;&lt;url&gt;http://www.ncbi.nlm.nih.gov/entrez/query.fcgi?cmd=Retrieve&amp;amp;db=PubMed&amp;amp;dopt=Citation&amp;amp;list_uids=25056061&lt;/url&gt;&lt;/related-urls&gt;&lt;/urls&gt;&lt;electronic-resource-num&gt;nature13595 [pii]&amp;#xD;10.1038/nature13595&lt;/electronic-resource-num&gt;&lt;language&gt;eng&lt;/language&gt;&lt;/record&gt;&lt;/Cite&gt;&lt;/EndNote&gt;</w:delInstrText>
        </w:r>
      </w:del>
      <w:r w:rsidR="00543533" w:rsidRPr="00C31BDB">
        <w:rPr>
          <w:rFonts w:ascii="Times New Roman" w:hAnsi="Times New Roman"/>
          <w:lang w:val="en-CA"/>
        </w:rPr>
        <w:fldChar w:fldCharType="separate"/>
      </w:r>
      <w:ins w:id="12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"_ENREF_1" \o "Ripke S, 2014 #154"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3" w:author="CAMH User" w:date="2018-01-10T12:37:00Z">
        <w:r w:rsidR="006B5A2F">
          <w:rPr>
            <w:rFonts w:ascii="Times New Roman" w:hAnsi="Times New Roman"/>
            <w:noProof/>
            <w:lang w:val="en-CA"/>
          </w:rPr>
          <w:t>1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14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2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 w:rsidRPr="00C31BDB">
        <w:rPr>
          <w:rFonts w:ascii="Times New Roman" w:hAnsi="Times New Roman"/>
          <w:lang w:val="en-CA"/>
        </w:rPr>
        <w:fldChar w:fldCharType="end"/>
      </w:r>
      <w:r w:rsidR="003430AD" w:rsidRPr="00C31BDB">
        <w:rPr>
          <w:rFonts w:ascii="Times New Roman" w:hAnsi="Times New Roman"/>
          <w:lang w:val="en-CA"/>
        </w:rPr>
        <w:t xml:space="preserve"> </w:t>
      </w:r>
      <w:r w:rsidR="00B5439C" w:rsidRPr="00C31BDB">
        <w:rPr>
          <w:rFonts w:ascii="Times New Roman" w:hAnsi="Times New Roman"/>
          <w:lang w:val="en-CA"/>
        </w:rPr>
        <w:t>and although substantial progress has been made</w:t>
      </w:r>
      <w:r w:rsidR="00B92B45">
        <w:rPr>
          <w:rFonts w:ascii="Times New Roman" w:hAnsi="Times New Roman"/>
          <w:lang w:val="en-CA"/>
        </w:rPr>
        <w:t xml:space="preserve"> </w:t>
      </w:r>
      <w:r w:rsidR="00823DAA" w:rsidRPr="00C31BDB">
        <w:rPr>
          <w:rFonts w:ascii="Times New Roman" w:hAnsi="Times New Roman"/>
          <w:lang w:val="en-CA"/>
        </w:rPr>
        <w:fldChar w:fldCharType="begin">
          <w:fldData xml:space="preserve">PEVuZE5vdGU+PENpdGU+PFllYXI+MjAxNDwvWWVhcj48UmVjTnVtPjE1NDwvUmVjTnVtPjxEaXNw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==
</w:fldData>
        </w:fldChar>
      </w:r>
      <w:ins w:id="15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16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9062BA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PEVuZE5vdGU+PENpdGU+PFllYXI+MjAxNDwvWWVhcj48UmVjTnVtPjE1NDwvUmVjTnVtPjxEaXNw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==
</w:fldData>
          </w:fldChar>
        </w:r>
        <w:r w:rsidR="009062BA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9062BA" w:rsidDel="009D0CFA">
          <w:rPr>
            <w:rFonts w:ascii="Times New Roman" w:hAnsi="Times New Roman"/>
            <w:lang w:val="en-CA"/>
          </w:rPr>
        </w:r>
        <w:r w:rsidR="009062BA" w:rsidDel="009D0CFA">
          <w:rPr>
            <w:rFonts w:ascii="Times New Roman" w:hAnsi="Times New Roman"/>
            <w:lang w:val="en-CA"/>
          </w:rPr>
          <w:fldChar w:fldCharType="end"/>
        </w:r>
      </w:del>
      <w:ins w:id="17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PEVuZE5vdGU+PENpdGU+PFllYXI+MjAxNDwvWWVhcj48UmVjTnVtPjE1NDwvUmVjTnVtPjxEaXNw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==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823DAA" w:rsidRPr="00C31BDB">
        <w:rPr>
          <w:rFonts w:ascii="Times New Roman" w:hAnsi="Times New Roman"/>
          <w:lang w:val="en-CA"/>
        </w:rPr>
      </w:r>
      <w:r w:rsidR="00823DAA" w:rsidRPr="00C31BDB">
        <w:rPr>
          <w:rFonts w:ascii="Times New Roman" w:hAnsi="Times New Roman"/>
          <w:lang w:val="en-CA"/>
        </w:rPr>
        <w:fldChar w:fldCharType="separate"/>
      </w:r>
      <w:ins w:id="18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"_ENREF_1" \o "Ripke S, 2014 #154"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9" w:author="CAMH User" w:date="2018-01-10T12:37:00Z">
        <w:r w:rsidR="006B5A2F">
          <w:rPr>
            <w:rFonts w:ascii="Times New Roman" w:hAnsi="Times New Roman"/>
            <w:noProof/>
            <w:lang w:val="en-CA"/>
          </w:rPr>
          <w:t>1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,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"_ENREF_2" \o "Ripke, 2013 #155"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20" w:author="CAMH User" w:date="2018-01-10T12:37:00Z">
        <w:r w:rsidR="006B5A2F">
          <w:rPr>
            <w:rFonts w:ascii="Times New Roman" w:hAnsi="Times New Roman"/>
            <w:noProof/>
            <w:lang w:val="en-CA"/>
          </w:rPr>
          <w:t>2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21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2</w:delText>
        </w:r>
        <w:r w:rsidR="00DE0FA7" w:rsidDel="009D0CFA">
          <w:rPr>
            <w:rFonts w:ascii="Times New Roman" w:hAnsi="Times New Roman"/>
            <w:noProof/>
            <w:lang w:val="en-CA"/>
          </w:rPr>
          <w:delText>,</w:delText>
        </w:r>
        <w:r w:rsidR="003805BB" w:rsidDel="009D0CFA">
          <w:rPr>
            <w:rFonts w:ascii="Times New Roman" w:hAnsi="Times New Roman"/>
            <w:noProof/>
            <w:lang w:val="en-CA"/>
          </w:rPr>
          <w:delText>3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823DAA" w:rsidRPr="00C31BDB">
        <w:rPr>
          <w:rFonts w:ascii="Times New Roman" w:hAnsi="Times New Roman"/>
          <w:lang w:val="en-CA"/>
        </w:rPr>
        <w:fldChar w:fldCharType="end"/>
      </w:r>
      <w:r w:rsidR="00B5439C" w:rsidRPr="00C31BDB">
        <w:rPr>
          <w:rFonts w:ascii="Times New Roman" w:hAnsi="Times New Roman"/>
          <w:lang w:val="en-CA"/>
        </w:rPr>
        <w:t>,</w:t>
      </w:r>
      <w:r w:rsidR="003430AD" w:rsidRPr="00C31BDB">
        <w:rPr>
          <w:rFonts w:ascii="Times New Roman" w:hAnsi="Times New Roman"/>
          <w:lang w:val="en-CA"/>
        </w:rPr>
        <w:t xml:space="preserve"> </w:t>
      </w:r>
      <w:r w:rsidR="00202C4E" w:rsidRPr="00C31BDB">
        <w:rPr>
          <w:rFonts w:ascii="Times New Roman" w:hAnsi="Times New Roman"/>
          <w:lang w:val="en-CA"/>
        </w:rPr>
        <w:t xml:space="preserve">the </w:t>
      </w:r>
      <w:r w:rsidR="00A445BD" w:rsidRPr="00C31BDB">
        <w:rPr>
          <w:rFonts w:ascii="Times New Roman" w:hAnsi="Times New Roman"/>
          <w:lang w:val="en-CA"/>
        </w:rPr>
        <w:t>genetic risk factors are still far from being fully understood</w:t>
      </w:r>
      <w:r w:rsidRPr="00C31BDB">
        <w:rPr>
          <w:rFonts w:ascii="Times New Roman" w:hAnsi="Times New Roman"/>
          <w:lang w:val="en-CA"/>
        </w:rPr>
        <w:t xml:space="preserve">. </w:t>
      </w:r>
    </w:p>
    <w:p w14:paraId="7CC9B47A" w14:textId="77777777" w:rsidR="006720F1" w:rsidRDefault="006720F1" w:rsidP="00A41F2F">
      <w:pPr>
        <w:spacing w:line="480" w:lineRule="auto"/>
        <w:rPr>
          <w:rFonts w:ascii="Times New Roman" w:hAnsi="Times New Roman"/>
        </w:rPr>
      </w:pPr>
    </w:p>
    <w:p w14:paraId="20EFD8C3" w14:textId="74DC52BA" w:rsidR="007D2FE0" w:rsidRDefault="006F4213" w:rsidP="00A41F2F">
      <w:pPr>
        <w:spacing w:line="480" w:lineRule="auto"/>
        <w:rPr>
          <w:rFonts w:ascii="Times New Roman" w:hAnsi="Times New Roman"/>
          <w:lang w:val="en-CA"/>
        </w:rPr>
      </w:pPr>
      <w:r w:rsidRPr="00C31BDB">
        <w:rPr>
          <w:rFonts w:ascii="Times New Roman" w:hAnsi="Times New Roman"/>
        </w:rPr>
        <w:t xml:space="preserve">Oxidative phosphorylation within mitochondria is the main source of </w:t>
      </w:r>
      <w:r w:rsidR="00795E04" w:rsidRPr="00C31BDB">
        <w:rPr>
          <w:rFonts w:ascii="Times New Roman" w:hAnsi="Times New Roman"/>
          <w:lang w:val="en-CA"/>
        </w:rPr>
        <w:t>aerobic energy for neuronal functioning</w:t>
      </w:r>
      <w:r w:rsidR="00202C4E" w:rsidRPr="00C31BDB">
        <w:rPr>
          <w:rFonts w:ascii="Times New Roman" w:hAnsi="Times New Roman"/>
          <w:lang w:val="en-CA"/>
        </w:rPr>
        <w:t>.</w:t>
      </w:r>
      <w:r w:rsidR="00550B97" w:rsidRPr="00C31BDB">
        <w:rPr>
          <w:rFonts w:ascii="Times New Roman" w:hAnsi="Times New Roman"/>
          <w:lang w:val="en-CA"/>
        </w:rPr>
        <w:t xml:space="preserve"> </w:t>
      </w:r>
      <w:r w:rsidR="00202C4E" w:rsidRPr="00C31BDB">
        <w:rPr>
          <w:rFonts w:ascii="Times New Roman" w:hAnsi="Times New Roman"/>
          <w:lang w:val="en-CA"/>
        </w:rPr>
        <w:t>G</w:t>
      </w:r>
      <w:r w:rsidR="00550B97" w:rsidRPr="00C31BDB">
        <w:rPr>
          <w:rFonts w:ascii="Times New Roman" w:hAnsi="Times New Roman"/>
          <w:lang w:val="en-CA"/>
        </w:rPr>
        <w:t xml:space="preserve">enes within the pathway are </w:t>
      </w:r>
      <w:r w:rsidR="00193D92" w:rsidRPr="00C31BDB">
        <w:rPr>
          <w:rFonts w:ascii="Times New Roman" w:hAnsi="Times New Roman"/>
          <w:color w:val="000000"/>
          <w:lang w:val="en-CA"/>
        </w:rPr>
        <w:t xml:space="preserve">encoded by </w:t>
      </w:r>
      <w:r w:rsidR="00A445BD" w:rsidRPr="00C31BDB">
        <w:rPr>
          <w:rFonts w:ascii="Times New Roman" w:hAnsi="Times New Roman"/>
          <w:color w:val="000000"/>
          <w:lang w:val="en-CA"/>
        </w:rPr>
        <w:t xml:space="preserve">the nuclear genome </w:t>
      </w:r>
      <w:r w:rsidR="00D62AB3" w:rsidRPr="00C31BDB">
        <w:rPr>
          <w:rFonts w:ascii="Times New Roman" w:hAnsi="Times New Roman"/>
          <w:color w:val="000000"/>
          <w:lang w:val="en-CA"/>
        </w:rPr>
        <w:t>(approximately</w:t>
      </w:r>
      <w:r w:rsidR="00AC5F10" w:rsidRPr="00C31BDB">
        <w:rPr>
          <w:rFonts w:ascii="Times New Roman" w:hAnsi="Times New Roman"/>
          <w:color w:val="000000"/>
          <w:lang w:val="en-CA"/>
        </w:rPr>
        <w:t xml:space="preserve"> </w:t>
      </w:r>
      <w:r w:rsidR="00A943F6">
        <w:rPr>
          <w:rFonts w:ascii="Times New Roman" w:hAnsi="Times New Roman"/>
          <w:color w:val="000000"/>
          <w:lang w:val="en-CA"/>
        </w:rPr>
        <w:t xml:space="preserve">95 </w:t>
      </w:r>
      <w:r w:rsidR="00D62AB3" w:rsidRPr="00C31BDB">
        <w:rPr>
          <w:rFonts w:ascii="Times New Roman" w:hAnsi="Times New Roman"/>
          <w:color w:val="000000"/>
          <w:lang w:val="en-CA"/>
        </w:rPr>
        <w:t xml:space="preserve">genes) </w:t>
      </w:r>
      <w:r w:rsidR="00A445BD" w:rsidRPr="00C31BDB">
        <w:rPr>
          <w:rFonts w:ascii="Times New Roman" w:hAnsi="Times New Roman"/>
          <w:color w:val="000000"/>
          <w:lang w:val="en-CA"/>
        </w:rPr>
        <w:t xml:space="preserve">as well as </w:t>
      </w:r>
      <w:r w:rsidR="00D65408" w:rsidRPr="00C31BDB">
        <w:rPr>
          <w:rFonts w:ascii="Times New Roman" w:hAnsi="Times New Roman"/>
          <w:color w:val="000000"/>
          <w:lang w:val="en-CA"/>
        </w:rPr>
        <w:t xml:space="preserve">by </w:t>
      </w:r>
      <w:r w:rsidR="00193D92" w:rsidRPr="00C31BDB">
        <w:rPr>
          <w:rFonts w:ascii="Times New Roman" w:hAnsi="Times New Roman"/>
          <w:color w:val="000000"/>
          <w:lang w:val="en-CA"/>
        </w:rPr>
        <w:t>mitochondrial DNA</w:t>
      </w:r>
      <w:r w:rsidR="00D54DF0" w:rsidRPr="00C31BDB">
        <w:rPr>
          <w:rFonts w:ascii="Times New Roman" w:hAnsi="Times New Roman"/>
          <w:color w:val="000000"/>
          <w:lang w:val="en-CA"/>
        </w:rPr>
        <w:t xml:space="preserve"> (</w:t>
      </w:r>
      <w:r w:rsidR="00A943F6">
        <w:rPr>
          <w:rFonts w:ascii="Times New Roman" w:hAnsi="Times New Roman"/>
          <w:color w:val="000000"/>
          <w:lang w:val="en-CA"/>
        </w:rPr>
        <w:t>13</w:t>
      </w:r>
      <w:r w:rsidR="006072AF" w:rsidRPr="00C31BDB">
        <w:rPr>
          <w:rFonts w:ascii="Times New Roman" w:hAnsi="Times New Roman"/>
          <w:color w:val="000000"/>
          <w:lang w:val="en-CA"/>
        </w:rPr>
        <w:t xml:space="preserve"> genes</w:t>
      </w:r>
      <w:r w:rsidR="00D54DF0" w:rsidRPr="00C31BDB">
        <w:rPr>
          <w:rFonts w:ascii="Times New Roman" w:hAnsi="Times New Roman"/>
          <w:color w:val="000000"/>
          <w:lang w:val="en-CA"/>
        </w:rPr>
        <w:t>)</w:t>
      </w:r>
      <w:r w:rsidR="00193D92" w:rsidRPr="00C31BDB">
        <w:rPr>
          <w:rFonts w:ascii="Times New Roman" w:hAnsi="Times New Roman"/>
          <w:color w:val="000000"/>
          <w:lang w:val="en-CA"/>
        </w:rPr>
        <w:t xml:space="preserve">. </w:t>
      </w:r>
      <w:r w:rsidR="000C6D02" w:rsidRPr="00C31BDB">
        <w:rPr>
          <w:rFonts w:ascii="Times New Roman" w:hAnsi="Times New Roman"/>
          <w:color w:val="000000"/>
          <w:lang w:val="en-CA"/>
        </w:rPr>
        <w:t>I</w:t>
      </w:r>
      <w:r w:rsidR="0025256F" w:rsidRPr="00C31BDB">
        <w:rPr>
          <w:rFonts w:ascii="Times New Roman" w:hAnsi="Times New Roman"/>
          <w:color w:val="000000"/>
          <w:lang w:val="en-CA"/>
        </w:rPr>
        <w:t>mpairments in o</w:t>
      </w:r>
      <w:proofErr w:type="spellStart"/>
      <w:r w:rsidR="0025256F" w:rsidRPr="00C31BDB">
        <w:rPr>
          <w:rFonts w:ascii="Times New Roman" w:hAnsi="Times New Roman"/>
        </w:rPr>
        <w:t>xidative</w:t>
      </w:r>
      <w:proofErr w:type="spellEnd"/>
      <w:r w:rsidR="0025256F" w:rsidRPr="00C31BDB">
        <w:rPr>
          <w:rFonts w:ascii="Times New Roman" w:hAnsi="Times New Roman"/>
        </w:rPr>
        <w:t xml:space="preserve"> phosphorylation </w:t>
      </w:r>
      <w:r w:rsidR="00A445BD" w:rsidRPr="00C31BDB">
        <w:rPr>
          <w:rFonts w:ascii="Times New Roman" w:hAnsi="Times New Roman"/>
          <w:lang w:val="en-CA"/>
        </w:rPr>
        <w:t xml:space="preserve">might be involved in the pathophysiology of diseases with </w:t>
      </w:r>
      <w:proofErr w:type="spellStart"/>
      <w:r w:rsidR="00A445BD" w:rsidRPr="00C31BDB">
        <w:rPr>
          <w:rFonts w:ascii="Times New Roman" w:hAnsi="Times New Roman"/>
          <w:lang w:val="en-CA"/>
        </w:rPr>
        <w:t>bioenergetic</w:t>
      </w:r>
      <w:proofErr w:type="spellEnd"/>
      <w:r w:rsidR="00A445BD" w:rsidRPr="00C31BDB">
        <w:rPr>
          <w:rFonts w:ascii="Times New Roman" w:hAnsi="Times New Roman"/>
          <w:lang w:val="en-CA"/>
        </w:rPr>
        <w:t xml:space="preserve"> deficits. </w:t>
      </w:r>
      <w:r w:rsidR="00B5439C" w:rsidRPr="00C31BDB">
        <w:rPr>
          <w:rFonts w:ascii="Times New Roman" w:hAnsi="Times New Roman"/>
          <w:lang w:val="en-CA"/>
        </w:rPr>
        <w:t>D</w:t>
      </w:r>
      <w:r w:rsidR="00CA7867" w:rsidRPr="00C31BDB">
        <w:rPr>
          <w:rFonts w:ascii="Times New Roman" w:hAnsi="Times New Roman"/>
          <w:lang w:val="en-CA"/>
        </w:rPr>
        <w:t>eficits in brain energy metabolism</w:t>
      </w:r>
      <w:r w:rsidR="00B5439C" w:rsidRPr="00C31BDB">
        <w:rPr>
          <w:rFonts w:ascii="Times New Roman" w:hAnsi="Times New Roman"/>
          <w:lang w:val="en-CA"/>
        </w:rPr>
        <w:t xml:space="preserve"> have been noted in SCZ</w:t>
      </w:r>
      <w:r w:rsidR="00193D92" w:rsidRPr="00C31BDB">
        <w:rPr>
          <w:rFonts w:ascii="Times New Roman" w:hAnsi="Times New Roman"/>
          <w:lang w:val="en-CA"/>
        </w:rPr>
        <w:t>,</w:t>
      </w:r>
      <w:r w:rsidR="00EF78C7" w:rsidRPr="00C31BDB">
        <w:rPr>
          <w:rFonts w:ascii="Times New Roman" w:hAnsi="Times New Roman"/>
          <w:lang w:val="en-CA"/>
        </w:rPr>
        <w:t xml:space="preserve"> and mit</w:t>
      </w:r>
      <w:r w:rsidR="006B31D9" w:rsidRPr="00C31BDB">
        <w:rPr>
          <w:rFonts w:ascii="Times New Roman" w:hAnsi="Times New Roman"/>
          <w:lang w:val="en-CA"/>
        </w:rPr>
        <w:t xml:space="preserve">ochondrial dysfunction in SCZ has been </w:t>
      </w:r>
      <w:r w:rsidR="0025256F" w:rsidRPr="00C31BDB">
        <w:rPr>
          <w:rFonts w:ascii="Times New Roman" w:hAnsi="Times New Roman"/>
          <w:lang w:val="en-CA"/>
        </w:rPr>
        <w:t>proposed</w:t>
      </w:r>
      <w:r w:rsidR="00E4028C">
        <w:rPr>
          <w:rFonts w:ascii="Times New Roman" w:hAnsi="Times New Roman"/>
          <w:lang w:val="en-CA"/>
        </w:rPr>
        <w:t xml:space="preserve"> (reviewed by Gonç</w:t>
      </w:r>
      <w:r w:rsidR="0074507B" w:rsidRPr="00C31BDB">
        <w:rPr>
          <w:rFonts w:ascii="Times New Roman" w:hAnsi="Times New Roman"/>
          <w:lang w:val="en-CA"/>
        </w:rPr>
        <w:t>alves et al</w:t>
      </w:r>
      <w:r w:rsidR="006261CE" w:rsidRPr="00C31BDB">
        <w:rPr>
          <w:rFonts w:ascii="Times New Roman" w:hAnsi="Times New Roman"/>
          <w:lang w:val="en-CA"/>
        </w:rPr>
        <w:t>.</w:t>
      </w:r>
      <w:r w:rsidR="008D16D3" w:rsidRPr="00C31BDB">
        <w:rPr>
          <w:rFonts w:ascii="Times New Roman" w:hAnsi="Times New Roman"/>
          <w:lang w:val="en-CA"/>
        </w:rPr>
        <w:t xml:space="preserve"> </w:t>
      </w:r>
      <w:r w:rsidR="00543533" w:rsidRPr="00C31BDB">
        <w:rPr>
          <w:rFonts w:ascii="Times New Roman" w:hAnsi="Times New Roman"/>
          <w:lang w:val="en-CA"/>
        </w:rPr>
        <w:fldChar w:fldCharType="begin"/>
      </w:r>
      <w:ins w:id="22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&lt;EndNote&gt;&lt;Cite&gt;&lt;Author&gt;Goncalves&lt;/Author&gt;&lt;Year&gt;2014&lt;/Year&gt;&lt;RecNum&gt;149&lt;/RecNum&gt;&lt;DisplayText&gt;[3]&lt;/DisplayText&gt;&lt;record&gt;&lt;rec-number&gt;149&lt;/rec-number&gt;&lt;foreign-keys&gt;&lt;key app="EN" db-id="z9p9e9sf8fvdrzedp505e9rdtfzfdeersp0r" timestamp="0"&gt;149&lt;/key&gt;&lt;/foreign-keys&gt;&lt;ref-type name="Journal Article"&gt;17&lt;/ref-type&gt;&lt;contributors&gt;&lt;authors&gt;&lt;author&gt;Goncalves, V. F.&lt;/author&gt;&lt;author&gt;Andreazza, A. C.&lt;/author&gt;&lt;author&gt;Kennedy, J. L.&lt;/author&gt;&lt;/authors&gt;&lt;/contributors&gt;&lt;auth-address&gt;Centre for Addiction and Mental Health, 1st Floor, Room: 123, 250 College Street, Clarke Site, Toronto, ON, M5T 1R8, Canada, vanessa.goncalves@camh.ca.&lt;/auth-address&gt;&lt;titles&gt;&lt;title&gt;Mitochondrial dysfunction in schizophrenia: an evolutionary perspective&lt;/title&gt;&lt;secondary-title&gt;Hum Genet&lt;/secondary-title&gt;&lt;/titles&gt;&lt;periodical&gt;&lt;full-title&gt;Hum Genet&lt;/full-title&gt;&lt;/periodical&gt;&lt;edition&gt;2014/10/15&lt;/edition&gt;&lt;dates&gt;&lt;year&gt;2014&lt;/year&gt;&lt;pub-dates&gt;&lt;date&gt;Oct 14&lt;/date&gt;&lt;/pub-dates&gt;&lt;/dates&gt;&lt;isbn&gt;1432-1203 (Electronic)&amp;#xD;0340-6717 (Linking)&lt;/isbn&gt;&lt;accession-num&gt;25312050&lt;/accession-num&gt;&lt;urls&gt;&lt;related-urls&gt;&lt;url&gt;http://www.ncbi.nlm.nih.gov/entrez/query.fcgi?cmd=Retrieve&amp;amp;db=PubMed&amp;amp;dopt=Citation&amp;amp;list_uids=25312050&lt;/url&gt;&lt;/related-urls&gt;&lt;/urls&gt;&lt;electronic-resource-num&gt;10.1007/s00439-014-1491-8&lt;/electronic-resource-num&gt;&lt;language&gt;Eng&lt;/language&gt;&lt;/record&gt;&lt;/Cite&gt;&lt;/EndNote&gt;</w:instrText>
        </w:r>
      </w:ins>
      <w:del w:id="23" w:author="CAMH User" w:date="2018-01-10T12:15:00Z">
        <w:r w:rsidR="00DE0FA7" w:rsidDel="009D0CFA">
          <w:rPr>
            <w:rFonts w:ascii="Times New Roman" w:hAnsi="Times New Roman"/>
            <w:lang w:val="en-CA"/>
          </w:rPr>
          <w:delInstrText xml:space="preserve"> ADDIN EN.CITE &lt;EndNote&gt;&lt;Cite&gt;&lt;Author&gt;Goncalves&lt;/Author&gt;&lt;Year&gt;2014&lt;/Year&gt;&lt;RecNum&gt;149&lt;/RecNum&gt;&lt;DisplayText&gt;[4]&lt;/DisplayText&gt;&lt;record&gt;&lt;rec-number&gt;149&lt;/rec-number&gt;&lt;foreign-keys&gt;&lt;key app="EN" db-id="z9p9e9sf8fvdrzedp505e9rdtfzfdeersp0r" timestamp="0"&gt;149&lt;/key&gt;&lt;/foreign-keys&gt;&lt;ref-type name="Journal Article"&gt;17&lt;/ref-type&gt;&lt;contributors&gt;&lt;authors&gt;&lt;author&gt;Goncalves, V. F.&lt;/author&gt;&lt;author&gt;Andreazza, A. C.&lt;/author&gt;&lt;author&gt;Kennedy, J. L.&lt;/author&gt;&lt;/authors&gt;&lt;/contributors&gt;&lt;auth-address&gt;Centre for Addiction and Mental Health, 1st Floor, Room: 123, 250 College Street, Clarke Site, Toronto, ON, M5T 1R8, Canada, vanessa.goncalves@camh.ca.&lt;/auth-address&gt;&lt;titles&gt;&lt;title&gt;Mitochondrial dysfunction in schizophrenia: an evolutionary perspective&lt;/title&gt;&lt;secondary-title&gt;Hum Genet&lt;/secondary-title&gt;&lt;/titles&gt;&lt;periodical&gt;&lt;full-title&gt;Hum Genet&lt;/full-title&gt;&lt;/periodical&gt;&lt;edition&gt;2014/10/15&lt;/edition&gt;&lt;dates&gt;&lt;year&gt;2014&lt;/year&gt;&lt;pub-dates&gt;&lt;date&gt;Oct 14&lt;/date&gt;&lt;/pub-dates&gt;&lt;/dates&gt;&lt;isbn&gt;1432-1203 (Electronic)&amp;#xD;0340-6717 (Linking)&lt;/isbn&gt;&lt;accession-num&gt;25312050&lt;/accession-num&gt;&lt;urls&gt;&lt;related-urls&gt;&lt;url&gt;http://www.ncbi.nlm.nih.gov/entrez/query.fcgi?cmd=Retrieve&amp;amp;db=PubMed&amp;amp;dopt=Citation&amp;amp;list_uids=25312050&lt;/url&gt;&lt;/related-urls&gt;&lt;/urls&gt;&lt;electronic-resource-num&gt;10.1007/s00439-014-1491-8&lt;/electronic-resource-num&gt;&lt;language&gt;Eng&lt;/language&gt;&lt;/record&gt;&lt;/Cite&gt;&lt;/EndNote&gt;</w:delInstrText>
        </w:r>
      </w:del>
      <w:r w:rsidR="00543533" w:rsidRPr="00C31BDB">
        <w:rPr>
          <w:rFonts w:ascii="Times New Roman" w:hAnsi="Times New Roman"/>
          <w:lang w:val="en-CA"/>
        </w:rPr>
        <w:fldChar w:fldCharType="separate"/>
      </w:r>
      <w:ins w:id="24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"_ENREF_3" \o "Goncalves, 2014 #149"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25" w:author="CAMH User" w:date="2018-01-10T12:37:00Z">
        <w:r w:rsidR="006B5A2F">
          <w:rPr>
            <w:rFonts w:ascii="Times New Roman" w:hAnsi="Times New Roman"/>
            <w:noProof/>
            <w:lang w:val="en-CA"/>
          </w:rPr>
          <w:t>3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26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4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 w:rsidRPr="00C31BDB">
        <w:rPr>
          <w:rFonts w:ascii="Times New Roman" w:hAnsi="Times New Roman"/>
          <w:lang w:val="en-CA"/>
        </w:rPr>
        <w:fldChar w:fldCharType="end"/>
      </w:r>
      <w:r w:rsidR="0074507B" w:rsidRPr="00C31BDB">
        <w:rPr>
          <w:rFonts w:ascii="Times New Roman" w:hAnsi="Times New Roman"/>
          <w:lang w:val="en-CA"/>
        </w:rPr>
        <w:t>)</w:t>
      </w:r>
      <w:r w:rsidR="004D1E54" w:rsidRPr="00C31BDB">
        <w:rPr>
          <w:rFonts w:ascii="Times New Roman" w:hAnsi="Times New Roman"/>
          <w:lang w:val="en-CA"/>
        </w:rPr>
        <w:t xml:space="preserve">. </w:t>
      </w:r>
    </w:p>
    <w:p w14:paraId="75F3CBFE" w14:textId="77777777" w:rsidR="00AE4B25" w:rsidRDefault="00AE4B25" w:rsidP="00A41F2F">
      <w:pPr>
        <w:spacing w:line="480" w:lineRule="auto"/>
        <w:rPr>
          <w:rFonts w:ascii="Times New Roman" w:hAnsi="Times New Roman"/>
          <w:lang w:val="en-CA"/>
        </w:rPr>
      </w:pPr>
    </w:p>
    <w:p w14:paraId="1C7919C6" w14:textId="3C348C3D" w:rsidR="00446B6C" w:rsidRDefault="00945CF8" w:rsidP="00D324F8">
      <w:pPr>
        <w:spacing w:line="480" w:lineRule="auto"/>
        <w:rPr>
          <w:rFonts w:ascii="Times New Roman" w:hAnsi="Times New Roman"/>
          <w:lang w:val="en-CA"/>
        </w:rPr>
      </w:pPr>
      <w:r w:rsidRPr="00C31BDB">
        <w:rPr>
          <w:rFonts w:ascii="Times New Roman" w:hAnsi="Times New Roman"/>
          <w:lang w:val="en-CA"/>
        </w:rPr>
        <w:t>G</w:t>
      </w:r>
      <w:r w:rsidR="00A445BD" w:rsidRPr="00C31BDB">
        <w:rPr>
          <w:rFonts w:ascii="Times New Roman" w:hAnsi="Times New Roman"/>
          <w:lang w:val="en-CA"/>
        </w:rPr>
        <w:t xml:space="preserve">enetic evidence </w:t>
      </w:r>
      <w:r w:rsidR="00116E98" w:rsidRPr="00C31BDB">
        <w:rPr>
          <w:rFonts w:ascii="Times New Roman" w:hAnsi="Times New Roman"/>
          <w:lang w:val="en-CA"/>
        </w:rPr>
        <w:t>ha</w:t>
      </w:r>
      <w:r w:rsidR="005C17F7" w:rsidRPr="00C31BDB">
        <w:rPr>
          <w:rFonts w:ascii="Times New Roman" w:hAnsi="Times New Roman"/>
          <w:lang w:val="en-CA"/>
        </w:rPr>
        <w:t>s</w:t>
      </w:r>
      <w:r w:rsidR="00116E98" w:rsidRPr="00C31BDB">
        <w:rPr>
          <w:rFonts w:ascii="Times New Roman" w:hAnsi="Times New Roman"/>
          <w:lang w:val="en-CA"/>
        </w:rPr>
        <w:t xml:space="preserve"> </w:t>
      </w:r>
      <w:r w:rsidR="005C17F7" w:rsidRPr="00C31BDB">
        <w:rPr>
          <w:rFonts w:ascii="Times New Roman" w:hAnsi="Times New Roman"/>
          <w:lang w:val="en-CA"/>
        </w:rPr>
        <w:t>suggested that</w:t>
      </w:r>
      <w:r w:rsidR="006F4213" w:rsidRPr="00C31BDB">
        <w:rPr>
          <w:rFonts w:ascii="Times New Roman" w:hAnsi="Times New Roman"/>
          <w:lang w:val="en-CA"/>
        </w:rPr>
        <w:t xml:space="preserve"> </w:t>
      </w:r>
      <w:r w:rsidR="00A445BD" w:rsidRPr="00C31BDB">
        <w:rPr>
          <w:rFonts w:ascii="Times New Roman" w:hAnsi="Times New Roman"/>
          <w:lang w:val="en-CA"/>
        </w:rPr>
        <w:t>nuclear-encoded mitochondrial genes</w:t>
      </w:r>
      <w:r w:rsidR="009C217F" w:rsidRPr="00C31BDB">
        <w:rPr>
          <w:rFonts w:ascii="Times New Roman" w:hAnsi="Times New Roman"/>
          <w:lang w:val="en-CA"/>
        </w:rPr>
        <w:t xml:space="preserve"> </w:t>
      </w:r>
      <w:r w:rsidR="005C17F7" w:rsidRPr="00C31BDB">
        <w:rPr>
          <w:rFonts w:ascii="Times New Roman" w:hAnsi="Times New Roman"/>
          <w:lang w:val="en-CA"/>
        </w:rPr>
        <w:t xml:space="preserve">may </w:t>
      </w:r>
      <w:r w:rsidR="006B3B14" w:rsidRPr="00C31BDB">
        <w:rPr>
          <w:rFonts w:ascii="Times New Roman" w:hAnsi="Times New Roman"/>
          <w:lang w:val="en-CA"/>
        </w:rPr>
        <w:t>play a role in SCZ</w:t>
      </w:r>
      <w:r w:rsidR="00B92B45">
        <w:rPr>
          <w:rFonts w:ascii="Times New Roman" w:hAnsi="Times New Roman"/>
          <w:lang w:val="en-CA"/>
        </w:rPr>
        <w:t xml:space="preserve"> </w:t>
      </w:r>
      <w:r w:rsidR="00543533" w:rsidRPr="00C31BDB">
        <w:rPr>
          <w:rFonts w:ascii="Times New Roman" w:hAnsi="Times New Roman"/>
          <w:lang w:val="en-CA"/>
        </w:rPr>
        <w:fldChar w:fldCharType="begin"/>
      </w:r>
      <w:ins w:id="27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&lt;EndNote&gt;&lt;Cite&gt;&lt;Year&gt;2014&lt;/Year&gt;&lt;RecNum&gt;154&lt;/RecNum&gt;&lt;DisplayText&gt;[1]&lt;/DisplayText&gt;&lt;record&gt;&lt;rec-number&gt;154&lt;/rec-number&gt;&lt;foreign-keys&gt;&lt;key app="EN" db-id="z9p9e9sf8fvdrzedp505e9rdtfzfdeersp0r" timestamp="0"&gt;154&lt;/key&gt;&lt;/foreign-keys&gt;&lt;ref-type name="Journal Article"&gt;17&lt;/ref-type&gt;&lt;contributors&gt;&lt;authors&gt;&lt;author&gt;Ripke S, Neale BM, Corvin A, Walters JT, Farh KH, Holmans PA et al&lt;/author&gt;&lt;/authors&gt;&lt;/contributors&gt;&lt;titles&gt;&lt;title&gt;Biological insights from 108 schizophrenia-associated genetic loci&lt;/title&gt;&lt;secondary-title&gt;Nature&lt;/secondary-title&gt;&lt;/titles&gt;&lt;periodical&gt;&lt;full-title&gt;Nature&lt;/full-title&gt;&lt;/periodical&gt;&lt;pages&gt;421-7&lt;/pages&gt;&lt;volume&gt;511&lt;/volume&gt;&lt;number&gt;7510&lt;/number&gt;&lt;edition&gt;2014/07/25&lt;/edition&gt;&lt;keywords&gt;&lt;keyword&gt;Alleles&lt;/keyword&gt;&lt;keyword&gt;Brain/metabolism/physiology&lt;/keyword&gt;&lt;keyword&gt;Enhancer Elements, Genetic/genetics&lt;/keyword&gt;&lt;keyword&gt;*Genetic Loci&lt;/keyword&gt;&lt;keyword&gt;Genetic Predisposition to Disease/*genetics&lt;/keyword&gt;&lt;keyword&gt;*Genome-Wide Association Study&lt;/keyword&gt;&lt;keyword&gt;Glutamic Acid/metabolism&lt;/keyword&gt;&lt;keyword&gt;Humans&lt;/keyword&gt;&lt;keyword&gt;Immunity/genetics/physiology&lt;/keyword&gt;&lt;keyword&gt;Multifactorial Inheritance/genetics&lt;/keyword&gt;&lt;keyword&gt;Mutation/genetics&lt;/keyword&gt;&lt;keyword&gt;Odds Ratio&lt;/keyword&gt;&lt;keyword&gt;Polymorphism, Single Nucleotide/genetics&lt;/keyword&gt;&lt;keyword&gt;Schizophrenia/*genetics/immunology&lt;/keyword&gt;&lt;keyword&gt;Synaptic Transmission/genetics&lt;/keyword&gt;&lt;/keywords&gt;&lt;dates&gt;&lt;year&gt;2014&lt;/year&gt;&lt;pub-dates&gt;&lt;date&gt;Jul 24&lt;/date&gt;&lt;/pub-dates&gt;&lt;/dates&gt;&lt;isbn&gt;1476-4687 (Electronic)&amp;#xD;0028-0836 (Linking)&lt;/isbn&gt;&lt;accession-num&gt;25056061&lt;/accession-num&gt;&lt;urls&gt;&lt;related-urls&gt;&lt;url&gt;http://www.ncbi.nlm.nih.gov/entrez/query.fcgi?cmd=Retrieve&amp;amp;db=PubMed&amp;amp;dopt=Citation&amp;amp;list_uids=25056061&lt;/url&gt;&lt;/related-urls&gt;&lt;/urls&gt;&lt;electronic-resource-num&gt;nature13595 [pii]&amp;#xD;10.1038/nature13595&lt;/electronic-resource-num&gt;&lt;language&gt;eng&lt;/language&gt;&lt;/record&gt;&lt;/Cite&gt;&lt;/EndNote&gt;</w:instrText>
        </w:r>
      </w:ins>
      <w:del w:id="28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&lt;EndNote&gt;&lt;Cite&gt;&lt;Year&gt;2014&lt;/Year&gt;&lt;RecNum&gt;154&lt;/RecNum&gt;&lt;DisplayText&gt;[2]&lt;/DisplayText&gt;&lt;record&gt;&lt;rec-number&gt;154&lt;/rec-number&gt;&lt;foreign-keys&gt;&lt;key app="EN" db-id="z9p9e9sf8fvdrzedp505e9rdtfzfdeersp0r" timestamp="0"&gt;154&lt;/key&gt;&lt;/foreign-keys&gt;&lt;ref-type name="Journal Article"&gt;17&lt;/ref-type&gt;&lt;contributors&gt;&lt;authors&gt;&lt;author&gt;Ripke S, Neale BM, Corvin A, Walters JT, Farh KH, Holmans PA et al&lt;/author&gt;&lt;/authors&gt;&lt;/contributors&gt;&lt;titles&gt;&lt;title&gt;Biological insights from 108 schizophrenia-associated genetic loci&lt;/title&gt;&lt;secondary-title&gt;Nature&lt;/secondary-title&gt;&lt;/titles&gt;&lt;periodical&gt;&lt;full-title&gt;Nature&lt;/full-title&gt;&lt;/periodical&gt;&lt;pages&gt;421-7&lt;/pages&gt;&lt;volume&gt;511&lt;/volume&gt;&lt;number&gt;7510&lt;/number&gt;&lt;edition&gt;2014/07/25&lt;/edition&gt;&lt;keywords&gt;&lt;keyword&gt;Alleles&lt;/keyword&gt;&lt;keyword&gt;Brain/metabolism/physiology&lt;/keyword&gt;&lt;keyword&gt;Enhancer Elements, Genetic/genetics&lt;/keyword&gt;&lt;keyword&gt;*Genetic Loci&lt;/keyword&gt;&lt;keyword&gt;Genetic Predisposition to Disease/*genetics&lt;/keyword&gt;&lt;keyword&gt;*Genome-Wide Association Study&lt;/keyword&gt;&lt;keyword&gt;Glutamic Acid/metabolism&lt;/keyword&gt;&lt;keyword&gt;Humans&lt;/keyword&gt;&lt;keyword&gt;Immunity/genetics/physiology&lt;/keyword&gt;&lt;keyword&gt;Multifactorial Inheritance/genetics&lt;/keyword&gt;&lt;keyword&gt;Mutation/genetics&lt;/keyword&gt;&lt;keyword&gt;Odds Ratio&lt;/keyword&gt;&lt;keyword&gt;Polymorphism, Single Nucleotide/genetics&lt;/keyword&gt;&lt;keyword&gt;Schizophrenia/*genetics/immunology&lt;/keyword&gt;&lt;keyword&gt;Synaptic Transmission/genetics&lt;/keyword&gt;&lt;/keywords&gt;&lt;dates&gt;&lt;year&gt;2014&lt;/year&gt;&lt;pub-dates&gt;&lt;date&gt;Jul 24&lt;/date&gt;&lt;/pub-dates&gt;&lt;/dates&gt;&lt;isbn&gt;1476-4687 (Electronic)&amp;#xD;0028-0836 (Linking)&lt;/isbn&gt;&lt;accession-num&gt;25056061&lt;/accession-num&gt;&lt;urls&gt;&lt;related-urls&gt;&lt;url&gt;http://www.ncbi.nlm.nih.gov/entrez/query.fcgi?cmd=Retrieve&amp;amp;db=PubMed&amp;amp;dopt=Citation&amp;amp;list_uids=25056061&lt;/url&gt;&lt;/related-urls&gt;&lt;/urls&gt;&lt;electronic-resource-num&gt;nature13595 [pii]&amp;#xD;10.1038/nature13595&lt;/electronic-resource-num&gt;&lt;language&gt;eng&lt;/language&gt;&lt;/record&gt;&lt;/Cite&gt;&lt;/EndNote&gt;</w:delInstrText>
        </w:r>
      </w:del>
      <w:r w:rsidR="00543533" w:rsidRPr="00C31BDB">
        <w:rPr>
          <w:rFonts w:ascii="Times New Roman" w:hAnsi="Times New Roman"/>
          <w:lang w:val="en-CA"/>
        </w:rPr>
        <w:fldChar w:fldCharType="separate"/>
      </w:r>
      <w:ins w:id="29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"_ENREF_1" \o "Ripke S, 2014 #154"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30" w:author="CAMH User" w:date="2018-01-10T12:37:00Z">
        <w:r w:rsidR="006B5A2F">
          <w:rPr>
            <w:rFonts w:ascii="Times New Roman" w:hAnsi="Times New Roman"/>
            <w:noProof/>
            <w:lang w:val="en-CA"/>
          </w:rPr>
          <w:t>1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31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2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 w:rsidRPr="00C31BDB">
        <w:rPr>
          <w:rFonts w:ascii="Times New Roman" w:hAnsi="Times New Roman"/>
          <w:lang w:val="en-CA"/>
        </w:rPr>
        <w:fldChar w:fldCharType="end"/>
      </w:r>
      <w:r w:rsidR="00100523" w:rsidRPr="00C31BDB">
        <w:rPr>
          <w:rFonts w:ascii="Times New Roman" w:hAnsi="Times New Roman"/>
          <w:lang w:val="en-CA"/>
        </w:rPr>
        <w:t xml:space="preserve">, although the mitochondrial </w:t>
      </w:r>
      <w:r w:rsidR="00420E2B" w:rsidRPr="00C31BDB">
        <w:rPr>
          <w:rFonts w:ascii="Times New Roman" w:hAnsi="Times New Roman"/>
          <w:lang w:val="en-CA"/>
        </w:rPr>
        <w:t xml:space="preserve">related </w:t>
      </w:r>
      <w:r w:rsidR="00100523" w:rsidRPr="00C31BDB">
        <w:rPr>
          <w:rFonts w:ascii="Times New Roman" w:hAnsi="Times New Roman"/>
          <w:lang w:val="en-CA"/>
        </w:rPr>
        <w:t xml:space="preserve">pathways </w:t>
      </w:r>
      <w:r w:rsidR="00063548" w:rsidRPr="00C31BDB">
        <w:rPr>
          <w:rFonts w:ascii="Times New Roman" w:hAnsi="Times New Roman"/>
          <w:lang w:val="en-CA"/>
        </w:rPr>
        <w:t xml:space="preserve">were not significantly associated with the disease </w:t>
      </w:r>
      <w:r w:rsidR="00C55164" w:rsidRPr="00C31BDB">
        <w:rPr>
          <w:rFonts w:ascii="Times New Roman" w:hAnsi="Times New Roman"/>
          <w:lang w:val="en-CA"/>
        </w:rPr>
        <w:t xml:space="preserve">in a recent large </w:t>
      </w:r>
      <w:r w:rsidR="00C55164" w:rsidRPr="001231F2">
        <w:rPr>
          <w:rFonts w:ascii="Times New Roman" w:hAnsi="Times New Roman"/>
          <w:lang w:val="en-CA"/>
        </w:rPr>
        <w:t>study (</w:t>
      </w:r>
      <w:r w:rsidR="005451FA" w:rsidRPr="001231F2">
        <w:rPr>
          <w:rFonts w:ascii="Times New Roman" w:hAnsi="Times New Roman"/>
          <w:lang w:val="en-CA"/>
        </w:rPr>
        <w:t>N</w:t>
      </w:r>
      <w:r w:rsidR="00C55164" w:rsidRPr="001231F2">
        <w:rPr>
          <w:rFonts w:ascii="Times New Roman" w:hAnsi="Times New Roman"/>
          <w:lang w:val="en-CA"/>
        </w:rPr>
        <w:t>=</w:t>
      </w:r>
      <w:r w:rsidR="00DE0FA7" w:rsidRPr="001231F2">
        <w:rPr>
          <w:rFonts w:ascii="Times New Roman" w:hAnsi="Times New Roman"/>
          <w:lang w:val="en-CA"/>
        </w:rPr>
        <w:t>9,379 SCZ</w:t>
      </w:r>
      <w:r w:rsidR="004137CF" w:rsidRPr="001231F2">
        <w:rPr>
          <w:rFonts w:ascii="Times New Roman" w:hAnsi="Times New Roman"/>
          <w:lang w:val="en-CA"/>
        </w:rPr>
        <w:t xml:space="preserve"> cases</w:t>
      </w:r>
      <w:r w:rsidR="00C55164" w:rsidRPr="001231F2">
        <w:rPr>
          <w:rFonts w:ascii="Times New Roman" w:hAnsi="Times New Roman"/>
          <w:lang w:val="en-CA"/>
        </w:rPr>
        <w:t>)</w:t>
      </w:r>
      <w:r w:rsidR="00C55164" w:rsidRPr="00C31BDB">
        <w:rPr>
          <w:rFonts w:ascii="Times New Roman" w:hAnsi="Times New Roman"/>
          <w:lang w:val="en-CA"/>
        </w:rPr>
        <w:t xml:space="preserve"> </w:t>
      </w:r>
      <w:r w:rsidR="00543533" w:rsidRPr="00C31BDB">
        <w:rPr>
          <w:rFonts w:ascii="Times New Roman" w:hAnsi="Times New Roman"/>
          <w:lang w:val="en-CA"/>
        </w:rPr>
        <w:fldChar w:fldCharType="begin"/>
      </w:r>
      <w:ins w:id="32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&lt;EndNote&gt;&lt;Cite&gt;&lt;Author&gt;O&amp;apos;Dushlaine C&lt;/Author&gt;&lt;Year&gt;2015&lt;/Year&gt;&lt;RecNum&gt;283&lt;/RecNum&gt;&lt;DisplayText&gt;[4]&lt;/DisplayText&gt;&lt;record&gt;&lt;rec-number&gt;283&lt;/rec-number&gt;&lt;foreign-keys&gt;&lt;key app="EN" db-id="z9p9e9sf8fvdrzedp505e9rdtfzfdeersp0r" timestamp="1446483138"&gt;283&lt;/key&gt;&lt;/foreign-keys&gt;&lt;ref-type name="Journal Article"&gt;17&lt;/ref-type&gt;&lt;contributors&gt;&lt;authors&gt;&lt;author&gt;O&amp;apos;Dushlaine C, Rossin L, Lee PH, Duncan L, Parikshak NN, Newhouse S et al&lt;/author&gt;&lt;/authors&gt;&lt;/contributors&gt;&lt;titles&gt;&lt;title&gt;Psychiatric genome-wide association study analyses implicate neuronal, immune and histone pathways&lt;/title&gt;&lt;secondary-title&gt;Nat Neurosci&lt;/secondary-title&gt;&lt;alt-title&gt;Nature neuroscience&lt;/alt-title&gt;&lt;/titles&gt;&lt;periodical&gt;&lt;full-title&gt;Nat Neurosci&lt;/full-title&gt;&lt;abbr-1&gt;Nature neuroscience&lt;/abbr-1&gt;&lt;/periodical&gt;&lt;alt-periodical&gt;&lt;full-title&gt;Nat Neurosci&lt;/full-title&gt;&lt;abbr-1&gt;Nature neuroscience&lt;/abbr-1&gt;&lt;/alt-periodical&gt;&lt;pages&gt;199-209&lt;/pages&gt;&lt;volume&gt;18&lt;/volume&gt;&lt;number&gt;2&lt;/number&gt;&lt;keywords&gt;&lt;keyword&gt;Brain/immunology/*metabolism&lt;/keyword&gt;&lt;keyword&gt;Databases, Genetic&lt;/keyword&gt;&lt;keyword&gt;Genetic Predisposition to Disease/*genetics&lt;/keyword&gt;&lt;keyword&gt;Genome-Wide Association Study/*methods&lt;/keyword&gt;&lt;keyword&gt;Histones/genetics/metabolism&lt;/keyword&gt;&lt;keyword&gt;Humans&lt;/keyword&gt;&lt;keyword&gt;Mental Disorders/etiology/*genetics&lt;/keyword&gt;&lt;keyword&gt;Signal Transduction/*genetics&lt;/keyword&gt;&lt;/keywords&gt;&lt;dates&gt;&lt;year&gt;2015&lt;/year&gt;&lt;pub-dates&gt;&lt;date&gt;Feb&lt;/date&gt;&lt;/pub-dates&gt;&lt;/dates&gt;&lt;isbn&gt;1546-1726 (Electronic)&amp;#xD;1097-6256 (Linking)&lt;/isbn&gt;&lt;accession-num&gt;25599223&lt;/accession-num&gt;&lt;urls&gt;&lt;related-urls&gt;&lt;url&gt;http://www.ncbi.nlm.nih.gov/pubmed/25599223&lt;/url&gt;&lt;/related-urls&gt;&lt;/urls&gt;&lt;custom2&gt;4378867&lt;/custom2&gt;&lt;electronic-resource-num&gt;10.1038/nn.3922&lt;/electronic-resource-num&gt;&lt;/record&gt;&lt;/Cite&gt;&lt;/EndNote&gt;</w:instrText>
        </w:r>
      </w:ins>
      <w:del w:id="33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&lt;EndNote&gt;&lt;Cite&gt;&lt;Author&gt;O&amp;apos;Dushlaine C&lt;/Author&gt;&lt;Year&gt;2015&lt;/Year&gt;&lt;RecNum&gt;283&lt;/RecNum&gt;&lt;DisplayText&gt;[5]&lt;/DisplayText&gt;&lt;record&gt;&lt;rec-number&gt;283&lt;/rec-number&gt;&lt;foreign-keys&gt;&lt;key app="EN" db-id="z9p9e9sf8fvdrzedp505e9rdtfzfdeersp0r" timestamp="1446483138"&gt;283&lt;/key&gt;&lt;/foreign-keys&gt;&lt;ref-type name="Journal Article"&gt;17&lt;/ref-type&gt;&lt;contributors&gt;&lt;authors&gt;&lt;author&gt;O&amp;apos;Dushlaine C, Rossin L, Lee PH, Duncan L, Parikshak NN, Newhouse S et al&lt;/author&gt;&lt;/authors&gt;&lt;/contributors&gt;&lt;titles&gt;&lt;title&gt;Psychiatric genome-wide association study analyses implicate neuronal, immune and histone pathways&lt;/title&gt;&lt;secondary-title&gt;Nat Neurosci&lt;/secondary-title&gt;&lt;alt-title&gt;Nature neuroscience&lt;/alt-title&gt;&lt;/titles&gt;&lt;periodical&gt;&lt;full-title&gt;Nat Neurosci&lt;/full-title&gt;&lt;abbr-1&gt;Nature neuroscience&lt;/abbr-1&gt;&lt;/periodical&gt;&lt;alt-periodical&gt;&lt;full-title&gt;Nat Neurosci&lt;/full-title&gt;&lt;abbr-1&gt;Nature neuroscience&lt;/abbr-1&gt;&lt;/alt-periodical&gt;&lt;pages&gt;199-209&lt;/pages&gt;&lt;volume&gt;18&lt;/volume&gt;&lt;number&gt;2&lt;/number&gt;&lt;keywords&gt;&lt;keyword&gt;Brain/immunology/*metabolism&lt;/keyword&gt;&lt;keyword&gt;Databases, Genetic&lt;/keyword&gt;&lt;keyword&gt;Genetic Predisposition to Disease/*genetics&lt;/keyword&gt;&lt;keyword&gt;Genome-Wide Association Study/*methods&lt;/keyword&gt;&lt;keyword&gt;Histones/genetics/metabolism&lt;/keyword&gt;&lt;keyword&gt;Humans&lt;/keyword&gt;&lt;keyword&gt;Mental Disorders/etiology/*genetics&lt;/keyword&gt;&lt;keyword&gt;Signal Transduction/*genetics&lt;/keyword&gt;&lt;/keywords&gt;&lt;dates&gt;&lt;year&gt;2015&lt;/year&gt;&lt;pub-dates&gt;&lt;date&gt;Feb&lt;/date&gt;&lt;/pub-dates&gt;&lt;/dates&gt;&lt;isbn&gt;1546-1726 (Electronic)&amp;#xD;1097-6256 (Linking)&lt;/isbn&gt;&lt;accession-num&gt;25599223&lt;/accession-num&gt;&lt;urls&gt;&lt;related-urls&gt;&lt;url&gt;http://www.ncbi.nlm.nih.gov/pubmed/25599223&lt;/url&gt;&lt;/related-urls&gt;&lt;/urls&gt;&lt;custom2&gt;4378867&lt;/custom2&gt;&lt;electronic-resource-num&gt;10.1038/nn.3922&lt;/electronic-resource-num&gt;&lt;/record&gt;&lt;/Cite&gt;&lt;/EndNote&gt;</w:delInstrText>
        </w:r>
      </w:del>
      <w:r w:rsidR="00543533" w:rsidRPr="00C31BDB">
        <w:rPr>
          <w:rFonts w:ascii="Times New Roman" w:hAnsi="Times New Roman"/>
          <w:lang w:val="en-CA"/>
        </w:rPr>
        <w:fldChar w:fldCharType="separate"/>
      </w:r>
      <w:ins w:id="34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"_ENREF_4" \o "O'Dushlaine C, 2015 #283"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35" w:author="CAMH User" w:date="2018-01-10T12:37:00Z">
        <w:r w:rsidR="006B5A2F">
          <w:rPr>
            <w:rFonts w:ascii="Times New Roman" w:hAnsi="Times New Roman"/>
            <w:noProof/>
            <w:lang w:val="en-CA"/>
          </w:rPr>
          <w:t>4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36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5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 w:rsidRPr="00C31BDB">
        <w:rPr>
          <w:rFonts w:ascii="Times New Roman" w:hAnsi="Times New Roman"/>
          <w:lang w:val="en-CA"/>
        </w:rPr>
        <w:fldChar w:fldCharType="end"/>
      </w:r>
      <w:r w:rsidR="00100523" w:rsidRPr="00C31BDB">
        <w:rPr>
          <w:rFonts w:ascii="Times New Roman" w:hAnsi="Times New Roman"/>
          <w:lang w:val="en-CA"/>
        </w:rPr>
        <w:t xml:space="preserve">. </w:t>
      </w:r>
      <w:r w:rsidR="00C55164" w:rsidRPr="00C31BDB">
        <w:rPr>
          <w:rFonts w:ascii="Times New Roman" w:hAnsi="Times New Roman"/>
          <w:lang w:val="en-CA"/>
        </w:rPr>
        <w:t xml:space="preserve">There are a limited number of </w:t>
      </w:r>
      <w:r w:rsidR="000C6D02" w:rsidRPr="00C31BDB">
        <w:rPr>
          <w:rFonts w:ascii="Times New Roman" w:hAnsi="Times New Roman"/>
          <w:lang w:val="en-CA"/>
        </w:rPr>
        <w:t xml:space="preserve">association </w:t>
      </w:r>
      <w:r w:rsidR="00C55164" w:rsidRPr="00C31BDB">
        <w:rPr>
          <w:rFonts w:ascii="Times New Roman" w:hAnsi="Times New Roman"/>
          <w:lang w:val="en-CA"/>
        </w:rPr>
        <w:t xml:space="preserve">studies </w:t>
      </w:r>
      <w:r w:rsidR="000C6D02" w:rsidRPr="00C31BDB">
        <w:rPr>
          <w:rFonts w:ascii="Times New Roman" w:hAnsi="Times New Roman"/>
          <w:lang w:val="en-CA"/>
        </w:rPr>
        <w:t xml:space="preserve">between </w:t>
      </w:r>
      <w:r w:rsidR="00C55164" w:rsidRPr="00C31BDB">
        <w:rPr>
          <w:rFonts w:ascii="Times New Roman" w:hAnsi="Times New Roman"/>
          <w:lang w:val="en-CA"/>
        </w:rPr>
        <w:t>m</w:t>
      </w:r>
      <w:r w:rsidRPr="00C31BDB">
        <w:rPr>
          <w:rFonts w:ascii="Times New Roman" w:hAnsi="Times New Roman"/>
          <w:lang w:val="en-CA"/>
        </w:rPr>
        <w:t>itochondrial DNA</w:t>
      </w:r>
      <w:r w:rsidR="000C6D02" w:rsidRPr="00C31BDB">
        <w:rPr>
          <w:rFonts w:ascii="Times New Roman" w:hAnsi="Times New Roman"/>
          <w:lang w:val="en-CA"/>
        </w:rPr>
        <w:t xml:space="preserve"> and</w:t>
      </w:r>
      <w:r w:rsidRPr="00C31BDB">
        <w:rPr>
          <w:rFonts w:ascii="Times New Roman" w:hAnsi="Times New Roman"/>
          <w:lang w:val="en-CA"/>
        </w:rPr>
        <w:t xml:space="preserve"> </w:t>
      </w:r>
      <w:r w:rsidR="000C6D02" w:rsidRPr="00C31BDB">
        <w:rPr>
          <w:rFonts w:ascii="Times New Roman" w:hAnsi="Times New Roman"/>
          <w:lang w:val="en-CA"/>
        </w:rPr>
        <w:t>schizophrenia</w:t>
      </w:r>
      <w:r w:rsidR="00D65408" w:rsidRPr="00C31BDB">
        <w:rPr>
          <w:rFonts w:ascii="Times New Roman" w:hAnsi="Times New Roman"/>
          <w:lang w:val="en-CA"/>
        </w:rPr>
        <w:t>,</w:t>
      </w:r>
      <w:r w:rsidR="000C6D02" w:rsidRPr="00C31BDB">
        <w:rPr>
          <w:rFonts w:ascii="Times New Roman" w:hAnsi="Times New Roman"/>
          <w:lang w:val="en-CA"/>
        </w:rPr>
        <w:t xml:space="preserve"> and </w:t>
      </w:r>
      <w:r w:rsidRPr="00C31BDB">
        <w:rPr>
          <w:rFonts w:ascii="Times New Roman" w:hAnsi="Times New Roman"/>
          <w:lang w:val="en-CA"/>
        </w:rPr>
        <w:t xml:space="preserve">the results </w:t>
      </w:r>
      <w:r w:rsidR="000C6D02" w:rsidRPr="00C31BDB">
        <w:rPr>
          <w:rFonts w:ascii="Times New Roman" w:hAnsi="Times New Roman"/>
          <w:lang w:val="en-CA"/>
        </w:rPr>
        <w:t xml:space="preserve">have been </w:t>
      </w:r>
      <w:r w:rsidRPr="00C31BDB">
        <w:rPr>
          <w:rFonts w:ascii="Times New Roman" w:hAnsi="Times New Roman"/>
          <w:lang w:val="en-CA"/>
        </w:rPr>
        <w:lastRenderedPageBreak/>
        <w:t>conflicting</w:t>
      </w:r>
      <w:r w:rsidR="00B92B45">
        <w:rPr>
          <w:rFonts w:ascii="Times New Roman" w:hAnsi="Times New Roman"/>
          <w:lang w:val="en-CA"/>
        </w:rPr>
        <w:t xml:space="preserve"> </w:t>
      </w:r>
      <w:r w:rsidR="00543533" w:rsidRPr="00C31BDB">
        <w:rPr>
          <w:rFonts w:ascii="Times New Roman" w:hAnsi="Times New Roman"/>
          <w:lang w:val="en-CA"/>
        </w:rPr>
        <w:fldChar w:fldCharType="begin"/>
      </w:r>
      <w:ins w:id="37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&lt;EndNote&gt;&lt;Cite&gt;&lt;Author&gt;Goncalves&lt;/Author&gt;&lt;Year&gt;2014&lt;/Year&gt;&lt;RecNum&gt;149&lt;/RecNum&gt;&lt;DisplayText&gt;[3]&lt;/DisplayText&gt;&lt;record&gt;&lt;rec-number&gt;149&lt;/rec-number&gt;&lt;foreign-keys&gt;&lt;key app="EN" db-id="z9p9e9sf8fvdrzedp505e9rdtfzfdeersp0r" timestamp="0"&gt;149&lt;/key&gt;&lt;/foreign-keys&gt;&lt;ref-type name="Journal Article"&gt;17&lt;/ref-type&gt;&lt;contributors&gt;&lt;authors&gt;&lt;author&gt;Goncalves, V. F.&lt;/author&gt;&lt;author&gt;Andreazza, A. C.&lt;/author&gt;&lt;author&gt;Kennedy, J. L.&lt;/author&gt;&lt;/authors&gt;&lt;/contributors&gt;&lt;auth-address&gt;Centre for Addiction and Mental Health, 1st Floor, Room: 123, 250 College Street, Clarke Site, Toronto, ON, M5T 1R8, Canada, vanessa.goncalves@camh.ca.&lt;/auth-address&gt;&lt;titles&gt;&lt;title&gt;Mitochondrial dysfunction in schizophrenia: an evolutionary perspective&lt;/title&gt;&lt;secondary-title&gt;Hum Genet&lt;/secondary-title&gt;&lt;/titles&gt;&lt;periodical&gt;&lt;full-title&gt;Hum Genet&lt;/full-title&gt;&lt;/periodical&gt;&lt;edition&gt;2014/10/15&lt;/edition&gt;&lt;dates&gt;&lt;year&gt;2014&lt;/year&gt;&lt;pub-dates&gt;&lt;date&gt;Oct 14&lt;/date&gt;&lt;/pub-dates&gt;&lt;/dates&gt;&lt;isbn&gt;1432-1203 (Electronic)&amp;#xD;0340-6717 (Linking)&lt;/isbn&gt;&lt;accession-num&gt;25312050&lt;/accession-num&gt;&lt;urls&gt;&lt;related-urls&gt;&lt;url&gt;http://www.ncbi.nlm.nih.gov/entrez/query.fcgi?cmd=Retrieve&amp;amp;db=PubMed&amp;amp;dopt=Citation&amp;amp;list_uids=25312050&lt;/url&gt;&lt;/related-urls&gt;&lt;/urls&gt;&lt;electronic-resource-num&gt;10.1007/s00439-014-1491-8&lt;/electronic-resource-num&gt;&lt;language&gt;Eng&lt;/language&gt;&lt;/record&gt;&lt;/Cite&gt;&lt;/EndNote&gt;</w:instrText>
        </w:r>
      </w:ins>
      <w:del w:id="38" w:author="CAMH User" w:date="2018-01-10T12:15:00Z">
        <w:r w:rsidR="00DE0FA7" w:rsidDel="009D0CFA">
          <w:rPr>
            <w:rFonts w:ascii="Times New Roman" w:hAnsi="Times New Roman"/>
            <w:lang w:val="en-CA"/>
          </w:rPr>
          <w:delInstrText xml:space="preserve"> ADDIN EN.CITE &lt;EndNote&gt;&lt;Cite&gt;&lt;Author&gt;Goncalves&lt;/Author&gt;&lt;Year&gt;2014&lt;/Year&gt;&lt;RecNum&gt;149&lt;/RecNum&gt;&lt;DisplayText&gt;[4]&lt;/DisplayText&gt;&lt;record&gt;&lt;rec-number&gt;149&lt;/rec-number&gt;&lt;foreign-keys&gt;&lt;key app="EN" db-id="z9p9e9sf8fvdrzedp505e9rdtfzfdeersp0r" timestamp="0"&gt;149&lt;/key&gt;&lt;/foreign-keys&gt;&lt;ref-type name="Journal Article"&gt;17&lt;/ref-type&gt;&lt;contributors&gt;&lt;authors&gt;&lt;author&gt;Goncalves, V. F.&lt;/author&gt;&lt;author&gt;Andreazza, A. C.&lt;/author&gt;&lt;author&gt;Kennedy, J. L.&lt;/author&gt;&lt;/authors&gt;&lt;/contributors&gt;&lt;auth-address&gt;Centre for Addiction and Mental Health, 1st Floor, Room: 123, 250 College Street, Clarke Site, Toronto, ON, M5T 1R8, Canada, vanessa.goncalves@camh.ca.&lt;/auth-address&gt;&lt;titles&gt;&lt;title&gt;Mitochondrial dysfunction in schizophrenia: an evolutionary perspective&lt;/title&gt;&lt;secondary-title&gt;Hum Genet&lt;/secondary-title&gt;&lt;/titles&gt;&lt;periodical&gt;&lt;full-title&gt;Hum Genet&lt;/full-title&gt;&lt;/periodical&gt;&lt;edition&gt;2014/10/15&lt;/edition&gt;&lt;dates&gt;&lt;year&gt;2014&lt;/year&gt;&lt;pub-dates&gt;&lt;date&gt;Oct 14&lt;/date&gt;&lt;/pub-dates&gt;&lt;/dates&gt;&lt;isbn&gt;1432-1203 (Electronic)&amp;#xD;0340-6717 (Linking)&lt;/isbn&gt;&lt;accession-num&gt;25312050&lt;/accession-num&gt;&lt;urls&gt;&lt;related-urls&gt;&lt;url&gt;http://www.ncbi.nlm.nih.gov/entrez/query.fcgi?cmd=Retrieve&amp;amp;db=PubMed&amp;amp;dopt=Citation&amp;amp;list_uids=25312050&lt;/url&gt;&lt;/related-urls&gt;&lt;/urls&gt;&lt;electronic-resource-num&gt;10.1007/s00439-014-1491-8&lt;/electronic-resource-num&gt;&lt;language&gt;Eng&lt;/language&gt;&lt;/record&gt;&lt;/Cite&gt;&lt;/EndNote&gt;</w:delInstrText>
        </w:r>
      </w:del>
      <w:r w:rsidR="00543533" w:rsidRPr="00C31BDB">
        <w:rPr>
          <w:rFonts w:ascii="Times New Roman" w:hAnsi="Times New Roman"/>
          <w:lang w:val="en-CA"/>
        </w:rPr>
        <w:fldChar w:fldCharType="separate"/>
      </w:r>
      <w:ins w:id="39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"_ENREF_3" \o "Goncalves, 2014 #149"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40" w:author="CAMH User" w:date="2018-01-10T12:37:00Z">
        <w:r w:rsidR="006B5A2F">
          <w:rPr>
            <w:rFonts w:ascii="Times New Roman" w:hAnsi="Times New Roman"/>
            <w:noProof/>
            <w:lang w:val="en-CA"/>
          </w:rPr>
          <w:t>3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41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4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 w:rsidRPr="00C31BDB">
        <w:rPr>
          <w:rFonts w:ascii="Times New Roman" w:hAnsi="Times New Roman"/>
          <w:lang w:val="en-CA"/>
        </w:rPr>
        <w:fldChar w:fldCharType="end"/>
      </w:r>
      <w:r w:rsidR="000C6D02" w:rsidRPr="00C31BDB">
        <w:rPr>
          <w:rFonts w:ascii="Times New Roman" w:hAnsi="Times New Roman"/>
          <w:lang w:val="en-CA"/>
        </w:rPr>
        <w:t xml:space="preserve">. </w:t>
      </w:r>
      <w:r w:rsidR="00A20372">
        <w:rPr>
          <w:rFonts w:ascii="Times New Roman" w:hAnsi="Times New Roman"/>
          <w:lang w:val="en-CA"/>
        </w:rPr>
        <w:t xml:space="preserve">Some studies focused on the association of </w:t>
      </w:r>
      <w:proofErr w:type="spellStart"/>
      <w:r w:rsidR="00A20372">
        <w:rPr>
          <w:rFonts w:ascii="Times New Roman" w:hAnsi="Times New Roman"/>
          <w:lang w:val="en-CA"/>
        </w:rPr>
        <w:t>mtDNA</w:t>
      </w:r>
      <w:proofErr w:type="spellEnd"/>
      <w:r w:rsidR="00A20372">
        <w:rPr>
          <w:rFonts w:ascii="Times New Roman" w:hAnsi="Times New Roman"/>
          <w:lang w:val="en-CA"/>
        </w:rPr>
        <w:t xml:space="preserve"> </w:t>
      </w:r>
      <w:r w:rsidR="00017203">
        <w:rPr>
          <w:rFonts w:ascii="Times New Roman" w:hAnsi="Times New Roman"/>
          <w:lang w:val="en-CA"/>
        </w:rPr>
        <w:t xml:space="preserve">haplogroups </w:t>
      </w:r>
      <w:r w:rsidR="00017203" w:rsidRPr="00C005AE">
        <w:rPr>
          <w:rFonts w:ascii="Times New Roman" w:hAnsi="Times New Roman"/>
          <w:lang w:val="en-CA"/>
        </w:rPr>
        <w:t>(</w:t>
      </w:r>
      <w:r w:rsidR="00131990" w:rsidRPr="00C005AE">
        <w:rPr>
          <w:rFonts w:ascii="Times New Roman" w:hAnsi="Times New Roman"/>
          <w:lang w:val="en-CA"/>
        </w:rPr>
        <w:t xml:space="preserve">i.e., </w:t>
      </w:r>
      <w:r w:rsidR="00017203" w:rsidRPr="00C005AE">
        <w:rPr>
          <w:rFonts w:ascii="Times New Roman" w:hAnsi="Times New Roman"/>
          <w:lang w:val="en-CA"/>
        </w:rPr>
        <w:t>clusters of mitochondrial sequences sharing a specific set of polymorphisms as consequence of having a common ancestor)</w:t>
      </w:r>
      <w:r w:rsidR="00A20372">
        <w:rPr>
          <w:rFonts w:ascii="Times New Roman" w:hAnsi="Times New Roman"/>
          <w:lang w:val="en-CA"/>
        </w:rPr>
        <w:t>.</w:t>
      </w:r>
      <w:r w:rsidR="00017203">
        <w:rPr>
          <w:rFonts w:ascii="Times New Roman" w:hAnsi="Times New Roman"/>
          <w:lang w:val="en-CA"/>
        </w:rPr>
        <w:t xml:space="preserve"> </w:t>
      </w:r>
      <w:r w:rsidR="00A20372">
        <w:rPr>
          <w:rFonts w:ascii="Times New Roman" w:hAnsi="Times New Roman"/>
          <w:lang w:val="en-CA"/>
        </w:rPr>
        <w:t>P</w:t>
      </w:r>
      <w:r w:rsidR="00A20372" w:rsidRPr="008051F1">
        <w:rPr>
          <w:rFonts w:ascii="Times New Roman" w:hAnsi="Times New Roman"/>
          <w:lang w:val="en-CA"/>
        </w:rPr>
        <w:t xml:space="preserve">ositive </w:t>
      </w:r>
      <w:r w:rsidR="001B3081" w:rsidRPr="008051F1">
        <w:rPr>
          <w:rFonts w:ascii="Times New Roman" w:hAnsi="Times New Roman"/>
          <w:lang w:val="en-CA"/>
        </w:rPr>
        <w:t>findings were reported between haplogroup HV and SCZ in an Israeli sample</w:t>
      </w:r>
      <w:r w:rsidR="000430E8">
        <w:rPr>
          <w:rFonts w:ascii="Times New Roman" w:hAnsi="Times New Roman"/>
          <w:lang w:val="en-CA"/>
        </w:rPr>
        <w:t xml:space="preserve"> (N=220 cases)</w:t>
      </w:r>
      <w:r w:rsidR="007B0E5E">
        <w:rPr>
          <w:rFonts w:ascii="Times New Roman" w:hAnsi="Times New Roman"/>
          <w:lang w:val="en-CA"/>
        </w:rPr>
        <w:t xml:space="preserve"> </w:t>
      </w:r>
      <w:r w:rsidR="00543533">
        <w:rPr>
          <w:rFonts w:ascii="Times New Roman" w:hAnsi="Times New Roman"/>
          <w:lang w:val="en-CA"/>
        </w:rPr>
        <w:fldChar w:fldCharType="begin">
          <w:fldData xml:space="preserve">PEVuZE5vdGU+PENpdGU+PEF1dGhvcj5BbWFyPC9BdXRob3I+PFllYXI+MjAwNzwvWWVhcj48UmVj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</w:fldData>
        </w:fldChar>
      </w:r>
      <w:ins w:id="42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43" w:author="CAMH User" w:date="2018-01-10T12:15:00Z">
        <w:r w:rsidR="00DE0FA7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DE0FA7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PEVuZE5vdGU+PENpdGU+PEF1dGhvcj5BbWFyPC9BdXRob3I+PFllYXI+MjAwNzwvWWVhcj48UmVj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</w:fldData>
          </w:fldChar>
        </w:r>
        <w:r w:rsidR="00DE0FA7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DE0FA7" w:rsidDel="009D0CFA">
          <w:rPr>
            <w:rFonts w:ascii="Times New Roman" w:hAnsi="Times New Roman"/>
            <w:lang w:val="en-CA"/>
          </w:rPr>
        </w:r>
        <w:r w:rsidR="00DE0FA7" w:rsidDel="009D0CFA">
          <w:rPr>
            <w:rFonts w:ascii="Times New Roman" w:hAnsi="Times New Roman"/>
            <w:lang w:val="en-CA"/>
          </w:rPr>
          <w:fldChar w:fldCharType="end"/>
        </w:r>
      </w:del>
      <w:ins w:id="44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PEVuZE5vdGU+PENpdGU+PEF1dGhvcj5BbWFyPC9BdXRob3I+PFllYXI+MjAwNzwvWWVhcj48UmVj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543533">
        <w:rPr>
          <w:rFonts w:ascii="Times New Roman" w:hAnsi="Times New Roman"/>
          <w:lang w:val="en-CA"/>
        </w:rPr>
      </w:r>
      <w:r w:rsidR="00543533">
        <w:rPr>
          <w:rFonts w:ascii="Times New Roman" w:hAnsi="Times New Roman"/>
          <w:lang w:val="en-CA"/>
        </w:rPr>
        <w:fldChar w:fldCharType="separate"/>
      </w:r>
      <w:ins w:id="45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"_ENREF_5" \o "Amar, 2007 #182"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46" w:author="CAMH User" w:date="2018-01-10T12:37:00Z">
        <w:r w:rsidR="006B5A2F">
          <w:rPr>
            <w:rFonts w:ascii="Times New Roman" w:hAnsi="Times New Roman"/>
            <w:noProof/>
            <w:lang w:val="en-CA"/>
          </w:rPr>
          <w:t>5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47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6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>
        <w:rPr>
          <w:rFonts w:ascii="Times New Roman" w:hAnsi="Times New Roman"/>
          <w:lang w:val="en-CA"/>
        </w:rPr>
        <w:fldChar w:fldCharType="end"/>
      </w:r>
      <w:r w:rsidR="001B3081" w:rsidRPr="008051F1">
        <w:rPr>
          <w:rFonts w:ascii="Times New Roman" w:hAnsi="Times New Roman"/>
          <w:lang w:val="en-CA"/>
        </w:rPr>
        <w:t>; and between haplogroup J-T and onset of SCZ in an Italian sample</w:t>
      </w:r>
      <w:r w:rsidR="000430E8">
        <w:rPr>
          <w:rFonts w:ascii="Times New Roman" w:hAnsi="Times New Roman"/>
          <w:lang w:val="en-CA"/>
        </w:rPr>
        <w:t xml:space="preserve"> (N=142 cases)</w:t>
      </w:r>
      <w:r w:rsidR="007B0E5E">
        <w:rPr>
          <w:rFonts w:ascii="Times New Roman" w:hAnsi="Times New Roman"/>
          <w:lang w:val="en-CA"/>
        </w:rPr>
        <w:t xml:space="preserve"> </w:t>
      </w:r>
      <w:r w:rsidR="00543533">
        <w:rPr>
          <w:rFonts w:ascii="Times New Roman" w:hAnsi="Times New Roman"/>
          <w:lang w:val="en-CA"/>
        </w:rPr>
        <w:fldChar w:fldCharType="begin"/>
      </w:r>
      <w:ins w:id="48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&lt;EndNote&gt;&lt;Cite&gt;&lt;Author&gt;Magri&lt;/Author&gt;&lt;Year&gt;2007&lt;/Year&gt;&lt;RecNum&gt;171&lt;/RecNum&gt;&lt;DisplayText&gt;[6]&lt;/DisplayText&gt;&lt;record&gt;&lt;rec-number&gt;171&lt;/rec-number&gt;&lt;foreign-keys&gt;&lt;key app="EN" db-id="z9p9e9sf8fvdrzedp505e9rdtfzfdeersp0r" timestamp="0"&gt;171&lt;/key&gt;&lt;/foreign-keys&gt;&lt;ref-type name="Journal Article"&gt;17&lt;/ref-type&gt;&lt;contributors&gt;&lt;authors&gt;&lt;author&gt;Magri, C.&lt;/author&gt;&lt;author&gt;Gardella, R.&lt;/author&gt;&lt;author&gt;Barlati, S. D.&lt;/author&gt;&lt;author&gt;Valsecchi, P.&lt;/author&gt;&lt;author&gt;Sacchetti, E.&lt;/author&gt;&lt;author&gt;Barlati, S.&lt;/author&gt;&lt;/authors&gt;&lt;/contributors&gt;&lt;auth-address&gt;Division of Biology and Genetics, Department of Biomedical Sciences and Biotechnology, Brescia University School of Medicine, Brescia, Italy.&lt;/auth-address&gt;&lt;titles&gt;&lt;title&gt;Mitochondrial DNA haplogroups and age at onset of schizophrenia&lt;/title&gt;&lt;secondary-title&gt;Am J Med Genet B Neuropsychiatr Genet&lt;/secondary-title&gt;&lt;/titles&gt;&lt;periodical&gt;&lt;full-title&gt;Am J Med Genet B Neuropsychiatr Genet&lt;/full-title&gt;&lt;/periodical&gt;&lt;pages&gt;496-501&lt;/pages&gt;&lt;volume&gt;144B&lt;/volume&gt;&lt;number&gt;4&lt;/number&gt;&lt;edition&gt;2007/04/19&lt;/edition&gt;&lt;keywords&gt;&lt;keyword&gt;Adult&lt;/keyword&gt;&lt;keyword&gt;Age of Onset&lt;/keyword&gt;&lt;keyword&gt;Case-Control Studies&lt;/keyword&gt;&lt;keyword&gt;DNA, Mitochondrial/analysis/*genetics&lt;/keyword&gt;&lt;keyword&gt;Female&lt;/keyword&gt;&lt;keyword&gt;*Haplotypes&lt;/keyword&gt;&lt;keyword&gt;Humans&lt;/keyword&gt;&lt;keyword&gt;Italy/epidemiology&lt;/keyword&gt;&lt;keyword&gt;Kaplan-Meier Estimate&lt;/keyword&gt;&lt;keyword&gt;Male&lt;/keyword&gt;&lt;keyword&gt;Phylogeny&lt;/keyword&gt;&lt;keyword&gt;Schizophrenia/*epidemiology/*genetics&lt;/keyword&gt;&lt;/keywords&gt;&lt;dates&gt;&lt;year&gt;2007&lt;/year&gt;&lt;pub-dates&gt;&lt;date&gt;Jun 5&lt;/date&gt;&lt;/pub-dates&gt;&lt;/dates&gt;&lt;isbn&gt;1552-4841 (Print)&amp;#xD;1552-4841 (Linking)&lt;/isbn&gt;&lt;accession-num&gt;17440949&lt;/accession-num&gt;&lt;urls&gt;&lt;related-urls&gt;&lt;url&gt;http://www.ncbi.nlm.nih.gov/entrez/query.fcgi?cmd=Retrieve&amp;amp;db=PubMed&amp;amp;dopt=Citation&amp;amp;list_uids=17440949&lt;/url&gt;&lt;/related-urls&gt;&lt;/urls&gt;&lt;electronic-resource-num&gt;10.1002/ajmg.b.30496&lt;/electronic-resource-num&gt;&lt;language&gt;eng&lt;/language&gt;&lt;/record&gt;&lt;/Cite&gt;&lt;/EndNote&gt;</w:instrText>
        </w:r>
      </w:ins>
      <w:del w:id="49" w:author="CAMH User" w:date="2018-01-10T12:15:00Z">
        <w:r w:rsidR="00DE0FA7" w:rsidDel="009D0CFA">
          <w:rPr>
            <w:rFonts w:ascii="Times New Roman" w:hAnsi="Times New Roman"/>
            <w:lang w:val="en-CA"/>
          </w:rPr>
          <w:delInstrText xml:space="preserve"> ADDIN EN.CITE &lt;EndNote&gt;&lt;Cite&gt;&lt;Author&gt;Magri&lt;/Author&gt;&lt;Year&gt;2007&lt;/Year&gt;&lt;RecNum&gt;171&lt;/RecNum&gt;&lt;DisplayText&gt;[7]&lt;/DisplayText&gt;&lt;record&gt;&lt;rec-number&gt;171&lt;/rec-number&gt;&lt;foreign-keys&gt;&lt;key app="EN" db-id="z9p9e9sf8fvdrzedp505e9rdtfzfdeersp0r" timestamp="0"&gt;171&lt;/key&gt;&lt;/foreign-keys&gt;&lt;ref-type name="Journal Article"&gt;17&lt;/ref-type&gt;&lt;contributors&gt;&lt;authors&gt;&lt;author&gt;Magri, C.&lt;/author&gt;&lt;author&gt;Gardella, R.&lt;/author&gt;&lt;author&gt;Barlati, S. D.&lt;/author&gt;&lt;author&gt;Valsecchi, P.&lt;/author&gt;&lt;author&gt;Sacchetti, E.&lt;/author&gt;&lt;author&gt;Barlati, S.&lt;/author&gt;&lt;/authors&gt;&lt;/contributors&gt;&lt;auth-address&gt;Division of Biology and Genetics, Department of Biomedical Sciences and Biotechnology, Brescia University School of Medicine, Brescia, Italy.&lt;/auth-address&gt;&lt;titles&gt;&lt;title&gt;Mitochondrial DNA haplogroups and age at onset of schizophrenia&lt;/title&gt;&lt;secondary-title&gt;Am J Med Genet B Neuropsychiatr Genet&lt;/secondary-title&gt;&lt;/titles&gt;&lt;periodical&gt;&lt;full-title&gt;Am J Med Genet B Neuropsychiatr Genet&lt;/full-title&gt;&lt;/periodical&gt;&lt;pages&gt;496-501&lt;/pages&gt;&lt;volume&gt;144B&lt;/volume&gt;&lt;number&gt;4&lt;/number&gt;&lt;edition&gt;2007/04/19&lt;/edition&gt;&lt;keywords&gt;&lt;keyword&gt;Adult&lt;/keyword&gt;&lt;keyword&gt;Age of Onset&lt;/keyword&gt;&lt;keyword&gt;Case-Control Studies&lt;/keyword&gt;&lt;keyword&gt;DNA, Mitochondrial/analysis/*genetics&lt;/keyword&gt;&lt;keyword&gt;Female&lt;/keyword&gt;&lt;keyword&gt;*Haplotypes&lt;/keyword&gt;&lt;keyword&gt;Humans&lt;/keyword&gt;&lt;keyword&gt;Italy/epidemiology&lt;/keyword&gt;&lt;keyword&gt;Kaplan-Meier Estimate&lt;/keyword&gt;&lt;keyword&gt;Male&lt;/keyword&gt;&lt;keyword&gt;Phylogeny&lt;/keyword&gt;&lt;keyword&gt;Schizophrenia/*epidemiology/*genetics&lt;/keyword&gt;&lt;/keywords&gt;&lt;dates&gt;&lt;year&gt;2007&lt;/year&gt;&lt;pub-dates&gt;&lt;date&gt;Jun 5&lt;/date&gt;&lt;/pub-dates&gt;&lt;/dates&gt;&lt;isbn&gt;1552-4841 (Print)&amp;#xD;1552-4841 (Linking)&lt;/isbn&gt;&lt;accession-num&gt;17440949&lt;/accession-num&gt;&lt;urls&gt;&lt;related-urls&gt;&lt;url&gt;http://www.ncbi.nlm.nih.gov/entrez/query.fcgi?cmd=Retrieve&amp;amp;db=PubMed&amp;amp;dopt=Citation&amp;amp;list_uids=17440949&lt;/url&gt;&lt;/related-urls&gt;&lt;/urls&gt;&lt;electronic-resource-num&gt;10.1002/ajmg.b.30496&lt;/electronic-resource-num&gt;&lt;language&gt;eng&lt;/language&gt;&lt;/record&gt;&lt;/Cite&gt;&lt;/EndNote&gt;</w:delInstrText>
        </w:r>
      </w:del>
      <w:r w:rsidR="00543533">
        <w:rPr>
          <w:rFonts w:ascii="Times New Roman" w:hAnsi="Times New Roman"/>
          <w:lang w:val="en-CA"/>
        </w:rPr>
        <w:fldChar w:fldCharType="separate"/>
      </w:r>
      <w:ins w:id="50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"_ENREF_6" \o "Magri, 2007 #171"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51" w:author="CAMH User" w:date="2018-01-10T12:37:00Z">
        <w:r w:rsidR="006B5A2F">
          <w:rPr>
            <w:rFonts w:ascii="Times New Roman" w:hAnsi="Times New Roman"/>
            <w:noProof/>
            <w:lang w:val="en-CA"/>
          </w:rPr>
          <w:t>6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52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7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>
        <w:rPr>
          <w:rFonts w:ascii="Times New Roman" w:hAnsi="Times New Roman"/>
          <w:lang w:val="en-CA"/>
        </w:rPr>
        <w:fldChar w:fldCharType="end"/>
      </w:r>
      <w:r w:rsidR="001B3081" w:rsidRPr="008051F1">
        <w:rPr>
          <w:rFonts w:ascii="Times New Roman" w:hAnsi="Times New Roman"/>
          <w:lang w:val="en-CA"/>
        </w:rPr>
        <w:t>.  Hudson et al</w:t>
      </w:r>
      <w:r w:rsidR="007B0E5E">
        <w:rPr>
          <w:rFonts w:ascii="Times New Roman" w:hAnsi="Times New Roman"/>
          <w:lang w:val="en-CA"/>
        </w:rPr>
        <w:t xml:space="preserve"> </w:t>
      </w:r>
      <w:r w:rsidR="00543533">
        <w:rPr>
          <w:rFonts w:ascii="Times New Roman" w:hAnsi="Times New Roman"/>
          <w:lang w:val="en-CA"/>
        </w:rPr>
        <w:fldChar w:fldCharType="begin"/>
      </w:r>
      <w:ins w:id="53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&lt;EndNote&gt;&lt;Cite&gt;&lt;Author&gt;Hudson&lt;/Author&gt;&lt;Year&gt;2014&lt;/Year&gt;&lt;RecNum&gt;163&lt;/RecNum&gt;&lt;DisplayText&gt;[7]&lt;/DisplayText&gt;&lt;record&gt;&lt;rec-number&gt;163&lt;/rec-number&gt;&lt;foreign-keys&gt;&lt;key app="EN" db-id="z9p9e9sf8fvdrzedp505e9rdtfzfdeersp0r" timestamp="0"&gt;163&lt;/key&gt;&lt;/foreign-keys&gt;&lt;ref-type name="Journal Article"&gt;17&lt;/ref-type&gt;&lt;contributors&gt;&lt;authors&gt;&lt;author&gt;Hudson, G.&lt;/author&gt;&lt;author&gt;Gomez-Duran, A.&lt;/author&gt;&lt;author&gt;Wilson, I. J.&lt;/author&gt;&lt;author&gt;Chinnery, P. F.&lt;/author&gt;&lt;/authors&gt;&lt;/contributors&gt;&lt;auth-address&gt;Wellcome Centre for Mitochondrial Research, Institute of Genetic Medicine, Newcastle University, Central Parkway, Newcastle upon Tyne, United Kingdom.&lt;/auth-address&gt;&lt;titles&gt;&lt;title&gt;Recent mitochondrial DNA mutations increase the risk of developing common late-onset human diseases&lt;/title&gt;&lt;secondary-title&gt;PLoS Genet&lt;/secondary-title&gt;&lt;/titles&gt;&lt;periodical&gt;&lt;full-title&gt;PLoS Genet&lt;/full-title&gt;&lt;/periodical&gt;&lt;pages&gt;e1004369&lt;/pages&gt;&lt;volume&gt;10&lt;/volume&gt;&lt;number&gt;5&lt;/number&gt;&lt;edition&gt;2014/05/24&lt;/edition&gt;&lt;keywords&gt;&lt;keyword&gt;Brain Ischemia/genetics&lt;/keyword&gt;&lt;keyword&gt;Colitis, Ulcerative/genetics&lt;/keyword&gt;&lt;keyword&gt;DNA, Mitochondrial/*genetics&lt;/keyword&gt;&lt;keyword&gt;Humans&lt;/keyword&gt;&lt;keyword&gt;Liver Cirrhosis, Biliary/genetics&lt;/keyword&gt;&lt;keyword&gt;Multiple Sclerosis/genetics&lt;/keyword&gt;&lt;keyword&gt;*Mutation&lt;/keyword&gt;&lt;keyword&gt;Oxidative Phosphorylation&lt;/keyword&gt;&lt;keyword&gt;Parkinson Disease/genetics&lt;/keyword&gt;&lt;keyword&gt;Phylogeny&lt;/keyword&gt;&lt;keyword&gt;Schizophrenia/genetics&lt;/keyword&gt;&lt;keyword&gt;Spondylitis, Ankylosing/genetics&lt;/keyword&gt;&lt;/keywords&gt;&lt;dates&gt;&lt;year&gt;2014&lt;/year&gt;&lt;pub-dates&gt;&lt;date&gt;May&lt;/date&gt;&lt;/pub-dates&gt;&lt;/dates&gt;&lt;isbn&gt;1553-7404 (Electronic)&amp;#xD;1553-7390 (Linking)&lt;/isbn&gt;&lt;accession-num&gt;24852434&lt;/accession-num&gt;&lt;urls&gt;&lt;related-urls&gt;&lt;url&gt;http://www.ncbi.nlm.nih.gov/entrez/query.fcgi?cmd=Retrieve&amp;amp;db=PubMed&amp;amp;dopt=Citation&amp;amp;list_uids=24852434&lt;/url&gt;&lt;/related-urls&gt;&lt;/urls&gt;&lt;electronic-resource-num&gt;10.1371/journal.pgen.1004369&amp;#xD;PGENETICS-D-14-00244 [pii]&lt;/electronic-resource-num&gt;&lt;language&gt;eng&lt;/language&gt;&lt;/record&gt;&lt;/Cite&gt;&lt;/EndNote&gt;</w:instrText>
        </w:r>
      </w:ins>
      <w:del w:id="54" w:author="CAMH User" w:date="2018-01-10T12:15:00Z">
        <w:r w:rsidR="00DE0FA7" w:rsidDel="009D0CFA">
          <w:rPr>
            <w:rFonts w:ascii="Times New Roman" w:hAnsi="Times New Roman"/>
            <w:lang w:val="en-CA"/>
          </w:rPr>
          <w:delInstrText xml:space="preserve"> ADDIN EN.CITE &lt;EndNote&gt;&lt;Cite&gt;&lt;Author&gt;Hudson&lt;/Author&gt;&lt;Year&gt;2014&lt;/Year&gt;&lt;RecNum&gt;163&lt;/RecNum&gt;&lt;DisplayText&gt;[8]&lt;/DisplayText&gt;&lt;record&gt;&lt;rec-number&gt;163&lt;/rec-number&gt;&lt;foreign-keys&gt;&lt;key app="EN" db-id="z9p9e9sf8fvdrzedp505e9rdtfzfdeersp0r" timestamp="0"&gt;163&lt;/key&gt;&lt;/foreign-keys&gt;&lt;ref-type name="Journal Article"&gt;17&lt;/ref-type&gt;&lt;contributors&gt;&lt;authors&gt;&lt;author&gt;Hudson, G.&lt;/author&gt;&lt;author&gt;Gomez-Duran, A.&lt;/author&gt;&lt;author&gt;Wilson, I. J.&lt;/author&gt;&lt;author&gt;Chinnery, P. F.&lt;/author&gt;&lt;/authors&gt;&lt;/contributors&gt;&lt;auth-address&gt;Wellcome Centre for Mitochondrial Research, Institute of Genetic Medicine, Newcastle University, Central Parkway, Newcastle upon Tyne, United Kingdom.&lt;/auth-address&gt;&lt;titles&gt;&lt;title&gt;Recent mitochondrial DNA mutations increase the risk of developing common late-onset human diseases&lt;/title&gt;&lt;secondary-title&gt;PLoS Genet&lt;/secondary-title&gt;&lt;/titles&gt;&lt;periodical&gt;&lt;full-title&gt;PLoS Genet&lt;/full-title&gt;&lt;/periodical&gt;&lt;pages&gt;e1004369&lt;/pages&gt;&lt;volume&gt;10&lt;/volume&gt;&lt;number&gt;5&lt;/number&gt;&lt;edition&gt;2014/05/24&lt;/edition&gt;&lt;keywords&gt;&lt;keyword&gt;Brain Ischemia/genetics&lt;/keyword&gt;&lt;keyword&gt;Colitis, Ulcerative/genetics&lt;/keyword&gt;&lt;keyword&gt;DNA, Mitochondrial/*genetics&lt;/keyword&gt;&lt;keyword&gt;Humans&lt;/keyword&gt;&lt;keyword&gt;Liver Cirrhosis, Biliary/genetics&lt;/keyword&gt;&lt;keyword&gt;Multiple Sclerosis/genetics&lt;/keyword&gt;&lt;keyword&gt;*Mutation&lt;/keyword&gt;&lt;keyword&gt;Oxidative Phosphorylation&lt;/keyword&gt;&lt;keyword&gt;Parkinson Disease/genetics&lt;/keyword&gt;&lt;keyword&gt;Phylogeny&lt;/keyword&gt;&lt;keyword&gt;Schizophrenia/genetics&lt;/keyword&gt;&lt;keyword&gt;Spondylitis, Ankylosing/genetics&lt;/keyword&gt;&lt;/keywords&gt;&lt;dates&gt;&lt;year&gt;2014&lt;/year&gt;&lt;pub-dates&gt;&lt;date&gt;May&lt;/date&gt;&lt;/pub-dates&gt;&lt;/dates&gt;&lt;isbn&gt;1553-7404 (Electronic)&amp;#xD;1553-7390 (Linking)&lt;/isbn&gt;&lt;accession-num&gt;24852434&lt;/accession-num&gt;&lt;urls&gt;&lt;related-urls&gt;&lt;url&gt;http://www.ncbi.nlm.nih.gov/entrez/query.fcgi?cmd=Retrieve&amp;amp;db=PubMed&amp;amp;dopt=Citation&amp;amp;list_uids=24852434&lt;/url&gt;&lt;/related-urls&gt;&lt;/urls&gt;&lt;electronic-resource-num&gt;10.1371/journal.pgen.1004369&amp;#xD;PGENETICS-D-14-00244 [pii]&lt;/electronic-resource-num&gt;&lt;language&gt;eng&lt;/language&gt;&lt;/record&gt;&lt;/Cite&gt;&lt;/EndNote&gt;</w:delInstrText>
        </w:r>
      </w:del>
      <w:r w:rsidR="00543533">
        <w:rPr>
          <w:rFonts w:ascii="Times New Roman" w:hAnsi="Times New Roman"/>
          <w:lang w:val="en-CA"/>
        </w:rPr>
        <w:fldChar w:fldCharType="separate"/>
      </w:r>
      <w:ins w:id="55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"_ENREF_7" \o "Hudson, 2014 #163"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56" w:author="CAMH User" w:date="2018-01-10T12:37:00Z">
        <w:r w:rsidR="006B5A2F">
          <w:rPr>
            <w:rFonts w:ascii="Times New Roman" w:hAnsi="Times New Roman"/>
            <w:noProof/>
            <w:lang w:val="en-CA"/>
          </w:rPr>
          <w:t>7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57" w:author="CAMH User" w:date="2018-01-10T12:15:00Z">
        <w:r w:rsidR="00DE0FA7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8</w:delText>
        </w:r>
        <w:r w:rsidR="00DE0FA7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543533">
        <w:rPr>
          <w:rFonts w:ascii="Times New Roman" w:hAnsi="Times New Roman"/>
          <w:lang w:val="en-CA"/>
        </w:rPr>
        <w:fldChar w:fldCharType="end"/>
      </w:r>
      <w:r w:rsidR="001B3081" w:rsidRPr="008051F1">
        <w:rPr>
          <w:rFonts w:ascii="Times New Roman" w:hAnsi="Times New Roman"/>
          <w:lang w:val="en-CA"/>
        </w:rPr>
        <w:t xml:space="preserve"> found nominally significant associations between SCZ and SNPs defining haplogroup U in a data set based on genotyped and imputed SNPs</w:t>
      </w:r>
      <w:r w:rsidR="000430E8">
        <w:rPr>
          <w:rFonts w:ascii="Times New Roman" w:hAnsi="Times New Roman"/>
          <w:lang w:val="en-CA"/>
        </w:rPr>
        <w:t xml:space="preserve"> (N=2,950 cases)</w:t>
      </w:r>
      <w:r w:rsidR="001B3081" w:rsidRPr="00560C19">
        <w:rPr>
          <w:rFonts w:ascii="Times New Roman" w:hAnsi="Times New Roman"/>
          <w:lang w:val="en-CA"/>
        </w:rPr>
        <w:t xml:space="preserve">. </w:t>
      </w:r>
      <w:r w:rsidR="00EE1A4E">
        <w:rPr>
          <w:rFonts w:ascii="Times New Roman" w:hAnsi="Times New Roman"/>
          <w:lang w:val="en-CA"/>
        </w:rPr>
        <w:t>Positiv</w:t>
      </w:r>
      <w:r w:rsidR="00811EF6">
        <w:rPr>
          <w:rFonts w:ascii="Times New Roman" w:hAnsi="Times New Roman"/>
          <w:lang w:val="en-CA"/>
        </w:rPr>
        <w:t>e findings were also reported on</w:t>
      </w:r>
      <w:r w:rsidR="00EE1A4E">
        <w:rPr>
          <w:rFonts w:ascii="Times New Roman" w:hAnsi="Times New Roman"/>
          <w:lang w:val="en-CA"/>
        </w:rPr>
        <w:t xml:space="preserve"> non-Europeans, for example, a study in Han Chinese population showed an association between haplogroup B5a and SCZ risk in a sample size of 1,212 cases</w:t>
      </w:r>
      <w:r w:rsidR="00D324F8">
        <w:rPr>
          <w:rFonts w:ascii="Times New Roman" w:hAnsi="Times New Roman"/>
          <w:lang w:val="en-CA"/>
        </w:rPr>
        <w:t xml:space="preserve"> </w:t>
      </w:r>
      <w:r w:rsidR="00EE1A4E">
        <w:rPr>
          <w:rFonts w:ascii="Times New Roman" w:hAnsi="Times New Roman"/>
          <w:lang w:val="en-CA"/>
        </w:rPr>
        <w:fldChar w:fldCharType="begin">
          <w:fldData xml:space="preserve">PEVuZE5vdGU+PENpdGU+PEF1dGhvcj5aaGFuZzwvQXV0aG9yPjxZZWFyPjIwMTQ8L1llYXI+PFJl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</w:fldData>
        </w:fldChar>
      </w:r>
      <w:ins w:id="58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59" w:author="CAMH User" w:date="2018-01-10T12:15:00Z">
        <w:r w:rsidR="00EE1A4E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EE1A4E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PEVuZE5vdGU+PENpdGU+PEF1dGhvcj5aaGFuZzwvQXV0aG9yPjxZZWFyPjIwMTQ8L1llYXI+PFJl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</w:fldData>
          </w:fldChar>
        </w:r>
        <w:r w:rsidR="00EE1A4E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EE1A4E" w:rsidDel="009D0CFA">
          <w:rPr>
            <w:rFonts w:ascii="Times New Roman" w:hAnsi="Times New Roman"/>
            <w:lang w:val="en-CA"/>
          </w:rPr>
        </w:r>
        <w:r w:rsidR="00EE1A4E" w:rsidDel="009D0CFA">
          <w:rPr>
            <w:rFonts w:ascii="Times New Roman" w:hAnsi="Times New Roman"/>
            <w:lang w:val="en-CA"/>
          </w:rPr>
          <w:fldChar w:fldCharType="end"/>
        </w:r>
      </w:del>
      <w:ins w:id="60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PEVuZE5vdGU+PENpdGU+PEF1dGhvcj5aaGFuZzwvQXV0aG9yPjxZZWFyPjIwMTQ8L1llYXI+PFJl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EE1A4E">
        <w:rPr>
          <w:rFonts w:ascii="Times New Roman" w:hAnsi="Times New Roman"/>
          <w:lang w:val="en-CA"/>
        </w:rPr>
      </w:r>
      <w:r w:rsidR="00EE1A4E">
        <w:rPr>
          <w:rFonts w:ascii="Times New Roman" w:hAnsi="Times New Roman"/>
          <w:lang w:val="en-CA"/>
        </w:rPr>
        <w:fldChar w:fldCharType="separate"/>
      </w:r>
      <w:ins w:id="61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"_ENREF_8" \o "Zhang, 2014 #558"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62" w:author="CAMH User" w:date="2018-01-10T12:37:00Z">
        <w:r w:rsidR="006B5A2F">
          <w:rPr>
            <w:rFonts w:ascii="Times New Roman" w:hAnsi="Times New Roman"/>
            <w:noProof/>
            <w:lang w:val="en-CA"/>
          </w:rPr>
          <w:t>8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63" w:author="CAMH User" w:date="2018-01-10T12:15:00Z">
        <w:r w:rsidR="00EE1A4E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9</w:delText>
        </w:r>
        <w:r w:rsidR="00EE1A4E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EE1A4E">
        <w:rPr>
          <w:rFonts w:ascii="Times New Roman" w:hAnsi="Times New Roman"/>
          <w:lang w:val="en-CA"/>
        </w:rPr>
        <w:fldChar w:fldCharType="end"/>
      </w:r>
      <w:r w:rsidR="00D324F8">
        <w:rPr>
          <w:rFonts w:ascii="Times New Roman" w:hAnsi="Times New Roman"/>
          <w:lang w:val="en-CA"/>
        </w:rPr>
        <w:t xml:space="preserve">. </w:t>
      </w:r>
      <w:r w:rsidR="00446B6C">
        <w:rPr>
          <w:rFonts w:ascii="Times New Roman" w:hAnsi="Times New Roman"/>
          <w:lang w:val="en-CA"/>
        </w:rPr>
        <w:t>W</w:t>
      </w:r>
      <w:r w:rsidR="009062BA">
        <w:rPr>
          <w:rFonts w:ascii="Times New Roman" w:hAnsi="Times New Roman"/>
          <w:lang w:val="en-CA"/>
        </w:rPr>
        <w:t xml:space="preserve">ang et al. </w:t>
      </w:r>
      <w:r w:rsidR="009062BA">
        <w:rPr>
          <w:rFonts w:ascii="Times New Roman" w:hAnsi="Times New Roman"/>
          <w:lang w:val="en-CA"/>
        </w:rPr>
        <w:fldChar w:fldCharType="begin"/>
      </w:r>
      <w:ins w:id="64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&lt;EndNote&gt;&lt;Cite&gt;&lt;Author&gt;Wang&lt;/Author&gt;&lt;Year&gt;2013&lt;/Year&gt;&lt;RecNum&gt;575&lt;/RecNum&gt;&lt;DisplayText&gt;[9]&lt;/DisplayText&gt;&lt;record&gt;&lt;rec-number&gt;575&lt;/rec-number&gt;&lt;foreign-keys&gt;&lt;key app="EN" db-id="z9p9e9sf8fvdrzedp505e9rdtfzfdeersp0r" timestamp="1511819378"&gt;575&lt;/key&gt;&lt;/foreign-keys&gt;&lt;ref-type name="Journal Article"&gt;17&lt;/ref-type&gt;&lt;contributors&gt;&lt;authors&gt;&lt;author&gt;Wang, G. X.&lt;/author&gt;&lt;author&gt;Zhang, Y.&lt;/author&gt;&lt;author&gt;Zhang, Y. T.&lt;/author&gt;&lt;author&gt;Dong, Y. S.&lt;/author&gt;&lt;author&gt;Lv, Z. W.&lt;/author&gt;&lt;author&gt;Sun, M.&lt;/author&gt;&lt;author&gt;Wu, D.&lt;/author&gt;&lt;author&gt;Wu, Y. M.&lt;/author&gt;&lt;/authors&gt;&lt;/contributors&gt;&lt;auth-address&gt;Center for DNA Typing, the Fourth Military Medical University, Xi&amp;apos;an 710032, China; Department of Biochemistry and Molecular Biology, the Fourth Military Medical University, Xi&amp;apos;an 710032, China.&lt;/auth-address&gt;&lt;titles&gt;&lt;title&gt;Mitochondrial haplogroups and hypervariable region polymorphisms in schizophrenia: a case-control study&lt;/title&gt;&lt;secondary-title&gt;Psychiatry Res&lt;/secondary-title&gt;&lt;alt-title&gt;Psychiatry research&lt;/alt-title&gt;&lt;/titles&gt;&lt;periodical&gt;&lt;full-title&gt;Psychiatry Res&lt;/full-title&gt;&lt;/periodical&gt;&lt;pages&gt;279-83&lt;/pages&gt;&lt;volume&gt;209&lt;/volume&gt;&lt;number&gt;3&lt;/number&gt;&lt;keywords&gt;&lt;keyword&gt;Adult&lt;/keyword&gt;&lt;keyword&gt;Asian Continental Ancestry Group/genetics&lt;/keyword&gt;&lt;keyword&gt;Case-Control Studies&lt;/keyword&gt;&lt;keyword&gt;DNA, Mitochondrial/*genetics&lt;/keyword&gt;&lt;keyword&gt;Female&lt;/keyword&gt;&lt;keyword&gt;Genome-Wide Association Study&lt;/keyword&gt;&lt;keyword&gt;*Haplotypes/genetics&lt;/keyword&gt;&lt;keyword&gt;Humans&lt;/keyword&gt;&lt;keyword&gt;Male&lt;/keyword&gt;&lt;keyword&gt;Polymorphism, Genetic/*genetics&lt;/keyword&gt;&lt;keyword&gt;Schizophrenia/*genetics&lt;/keyword&gt;&lt;keyword&gt;Young Adult&lt;/keyword&gt;&lt;/keywords&gt;&lt;dates&gt;&lt;year&gt;2013&lt;/year&gt;&lt;pub-dates&gt;&lt;date&gt;Oct 30&lt;/date&gt;&lt;/pub-dates&gt;&lt;/dates&gt;&lt;isbn&gt;1872-7123 (Electronic)&amp;#xD;0165-1781 (Linking)&lt;/isbn&gt;&lt;accession-num&gt;23374981&lt;/accession-num&gt;&lt;urls&gt;&lt;related-urls&gt;&lt;url&gt;http://www.ncbi.nlm.nih.gov/pubmed/23374981&lt;/url&gt;&lt;/related-urls&gt;&lt;/urls&gt;&lt;electronic-resource-num&gt;10.1016/j.psychres.2013.01.001&lt;/electronic-resource-num&gt;&lt;/record&gt;&lt;/Cite&gt;&lt;/EndNote&gt;</w:instrText>
        </w:r>
      </w:ins>
      <w:del w:id="65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&lt;EndNote&gt;&lt;Cite&gt;&lt;Author&gt;Wang&lt;/Author&gt;&lt;Year&gt;2013&lt;/Year&gt;&lt;RecNum&gt;575&lt;/RecNum&gt;&lt;DisplayText&gt;[10]&lt;/DisplayText&gt;&lt;record&gt;&lt;rec-number&gt;575&lt;/rec-number&gt;&lt;foreign-keys&gt;&lt;key app="EN" db-id="z9p9e9sf8fvdrzedp505e9rdtfzfdeersp0r" timestamp="1511819378"&gt;575&lt;/key&gt;&lt;/foreign-keys&gt;&lt;ref-type name="Journal Article"&gt;17&lt;/ref-type&gt;&lt;contributors&gt;&lt;authors&gt;&lt;author&gt;Wang, G. X.&lt;/author&gt;&lt;author&gt;Zhang, Y.&lt;/author&gt;&lt;author&gt;Zhang, Y. T.&lt;/author&gt;&lt;author&gt;Dong, Y. S.&lt;/author&gt;&lt;author&gt;Lv, Z. W.&lt;/author&gt;&lt;author&gt;Sun, M.&lt;/author&gt;&lt;author&gt;Wu, D.&lt;/author&gt;&lt;author&gt;Wu, Y. M.&lt;/author&gt;&lt;/authors&gt;&lt;/contributors&gt;&lt;auth-address&gt;Center for DNA Typing, the Fourth Military Medical University, Xi&amp;apos;an 710032, China; Department of Biochemistry and Molecular Biology, the Fourth Military Medical University, Xi&amp;apos;an 710032, China.&lt;/auth-address&gt;&lt;titles&gt;&lt;title&gt;Mitochondrial haplogroups and hypervariable region polymorphisms in schizophrenia: a case-control study&lt;/title&gt;&lt;secondary-title&gt;Psychiatry Res&lt;/secondary-title&gt;&lt;alt-title&gt;Psychiatry research&lt;/alt-title&gt;&lt;/titles&gt;&lt;periodical&gt;&lt;full-title&gt;Psychiatry Res&lt;/full-title&gt;&lt;/periodical&gt;&lt;pages&gt;279-83&lt;/pages&gt;&lt;volume&gt;209&lt;/volume&gt;&lt;number&gt;3&lt;/number&gt;&lt;keywords&gt;&lt;keyword&gt;Adult&lt;/keyword&gt;&lt;keyword&gt;Asian Continental Ancestry Group/genetics&lt;/keyword&gt;&lt;keyword&gt;Case-Control Studies&lt;/keyword&gt;&lt;keyword&gt;DNA, Mitochondrial/*genetics&lt;/keyword&gt;&lt;keyword&gt;Female&lt;/keyword&gt;&lt;keyword&gt;Genome-Wide Association Study&lt;/keyword&gt;&lt;keyword&gt;*Haplotypes/genetics&lt;/keyword&gt;&lt;keyword&gt;Humans&lt;/keyword&gt;&lt;keyword&gt;Male&lt;/keyword&gt;&lt;keyword&gt;Polymorphism, Genetic/*genetics&lt;/keyword&gt;&lt;keyword&gt;Schizophrenia/*genetics&lt;/keyword&gt;&lt;keyword&gt;Young Adult&lt;/keyword&gt;&lt;/keywords&gt;&lt;dates&gt;&lt;year&gt;2013&lt;/year&gt;&lt;pub-dates&gt;&lt;date&gt;Oct 30&lt;/date&gt;&lt;/pub-dates&gt;&lt;/dates&gt;&lt;isbn&gt;1872-7123 (Electronic)&amp;#xD;0165-1781 (Linking)&lt;/isbn&gt;&lt;accession-num&gt;23374981&lt;/accession-num&gt;&lt;urls&gt;&lt;related-urls&gt;&lt;url&gt;http://www.ncbi.nlm.nih.gov/pubmed/23374981&lt;/url&gt;&lt;/related-urls&gt;&lt;/urls&gt;&lt;electronic-resource-num&gt;10.1016/j.psychres.2013.01.001&lt;/electronic-resource-num&gt;&lt;/record&gt;&lt;/Cite&gt;&lt;/EndNote&gt;</w:delInstrText>
        </w:r>
      </w:del>
      <w:r w:rsidR="009062BA">
        <w:rPr>
          <w:rFonts w:ascii="Times New Roman" w:hAnsi="Times New Roman"/>
          <w:lang w:val="en-CA"/>
        </w:rPr>
        <w:fldChar w:fldCharType="separate"/>
      </w:r>
      <w:ins w:id="66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"_ENREF_9" \o "Wang, 2013 #575"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67" w:author="CAMH User" w:date="2018-01-10T12:37:00Z">
        <w:r w:rsidR="006B5A2F">
          <w:rPr>
            <w:rFonts w:ascii="Times New Roman" w:hAnsi="Times New Roman"/>
            <w:noProof/>
            <w:lang w:val="en-CA"/>
          </w:rPr>
          <w:t>9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68" w:author="CAMH User" w:date="2018-01-10T12:15:00Z">
        <w:r w:rsidR="009062BA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10</w:delText>
        </w:r>
        <w:r w:rsidR="009062BA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9062BA">
        <w:rPr>
          <w:rFonts w:ascii="Times New Roman" w:hAnsi="Times New Roman"/>
          <w:lang w:val="en-CA"/>
        </w:rPr>
        <w:fldChar w:fldCharType="end"/>
      </w:r>
      <w:r w:rsidR="00446B6C" w:rsidRPr="00446B6C">
        <w:rPr>
          <w:rFonts w:ascii="Times New Roman" w:hAnsi="Times New Roman"/>
          <w:lang w:val="en-CA"/>
        </w:rPr>
        <w:t xml:space="preserve"> </w:t>
      </w:r>
      <w:r w:rsidR="009062BA">
        <w:rPr>
          <w:rFonts w:ascii="Times New Roman" w:hAnsi="Times New Roman"/>
          <w:lang w:val="en-CA"/>
        </w:rPr>
        <w:t>analyzed haplogroups</w:t>
      </w:r>
      <w:r w:rsidR="00446B6C" w:rsidRPr="00446B6C">
        <w:rPr>
          <w:rFonts w:ascii="Times New Roman" w:hAnsi="Times New Roman"/>
          <w:lang w:val="en-CA"/>
        </w:rPr>
        <w:t xml:space="preserve"> and </w:t>
      </w:r>
      <w:r w:rsidR="009062BA">
        <w:rPr>
          <w:rFonts w:ascii="Times New Roman" w:hAnsi="Times New Roman"/>
          <w:lang w:val="en-CA"/>
        </w:rPr>
        <w:t xml:space="preserve">control region sequence data </w:t>
      </w:r>
      <w:r w:rsidR="00446B6C" w:rsidRPr="00446B6C">
        <w:rPr>
          <w:rFonts w:ascii="Times New Roman" w:hAnsi="Times New Roman"/>
          <w:lang w:val="en-CA"/>
        </w:rPr>
        <w:t xml:space="preserve">in a Chinese Han population and they reported </w:t>
      </w:r>
      <w:r w:rsidR="00811EF6">
        <w:rPr>
          <w:rFonts w:ascii="Times New Roman" w:hAnsi="Times New Roman"/>
          <w:lang w:val="en-CA"/>
        </w:rPr>
        <w:t>a nominal</w:t>
      </w:r>
      <w:r w:rsidR="00446B6C" w:rsidRPr="00446B6C">
        <w:rPr>
          <w:rFonts w:ascii="Times New Roman" w:hAnsi="Times New Roman"/>
          <w:lang w:val="en-CA"/>
        </w:rPr>
        <w:t xml:space="preserve"> association between haplogroup N9a and SCZ</w:t>
      </w:r>
      <w:r w:rsidR="000430E8">
        <w:rPr>
          <w:rFonts w:ascii="Times New Roman" w:hAnsi="Times New Roman"/>
          <w:lang w:val="en-CA"/>
        </w:rPr>
        <w:t xml:space="preserve"> (N=298 cases)</w:t>
      </w:r>
      <w:r w:rsidR="00446B6C" w:rsidRPr="00446B6C">
        <w:rPr>
          <w:rFonts w:ascii="Times New Roman" w:hAnsi="Times New Roman"/>
          <w:lang w:val="en-CA"/>
        </w:rPr>
        <w:t>.</w:t>
      </w:r>
    </w:p>
    <w:p w14:paraId="2EC278D5" w14:textId="77777777" w:rsidR="00446B6C" w:rsidRDefault="00446B6C" w:rsidP="00D324F8">
      <w:pPr>
        <w:spacing w:line="480" w:lineRule="auto"/>
        <w:rPr>
          <w:rFonts w:ascii="Times New Roman" w:hAnsi="Times New Roman"/>
          <w:lang w:val="en-CA"/>
        </w:rPr>
      </w:pPr>
    </w:p>
    <w:p w14:paraId="23499627" w14:textId="271E60BE" w:rsidR="009B575F" w:rsidRDefault="00D324F8" w:rsidP="00867AFE">
      <w:pPr>
        <w:spacing w:line="480" w:lineRule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However, </w:t>
      </w:r>
      <w:r w:rsidR="00876591">
        <w:rPr>
          <w:rFonts w:ascii="Times New Roman" w:hAnsi="Times New Roman"/>
          <w:lang w:val="en-CA"/>
        </w:rPr>
        <w:t xml:space="preserve">more recent </w:t>
      </w:r>
      <w:r>
        <w:rPr>
          <w:rFonts w:ascii="Times New Roman" w:hAnsi="Times New Roman"/>
          <w:lang w:val="en-CA"/>
        </w:rPr>
        <w:t>s</w:t>
      </w:r>
      <w:r w:rsidR="00A20372" w:rsidRPr="00560C19">
        <w:rPr>
          <w:rFonts w:ascii="Times New Roman" w:hAnsi="Times New Roman"/>
          <w:lang w:val="en-CA"/>
        </w:rPr>
        <w:t>tudies</w:t>
      </w:r>
      <w:r w:rsidR="00A20372" w:rsidRPr="008051F1">
        <w:rPr>
          <w:rFonts w:ascii="Times New Roman" w:hAnsi="Times New Roman"/>
          <w:lang w:val="en-CA"/>
        </w:rPr>
        <w:t xml:space="preserve"> do not support these findings</w:t>
      </w:r>
      <w:r w:rsidR="00A20372">
        <w:rPr>
          <w:rFonts w:ascii="Times New Roman" w:hAnsi="Times New Roman"/>
          <w:lang w:val="en-CA"/>
        </w:rPr>
        <w:t xml:space="preserve"> </w:t>
      </w:r>
      <w:r w:rsidR="00A20372">
        <w:rPr>
          <w:rFonts w:ascii="Times New Roman" w:hAnsi="Times New Roman"/>
          <w:lang w:val="en-CA"/>
        </w:rPr>
        <w:fldChar w:fldCharType="begin">
          <w:fldData xml:space="preserve">PEVuZE5vdGU+PENpdGU+PEF1dGhvcj5VZW5vPC9BdXRob3I+PFllYXI+MjAwOTwvWWVhcj48UmVj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</w:fldData>
        </w:fldChar>
      </w:r>
      <w:ins w:id="69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70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9062BA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PEVuZE5vdGU+PENpdGU+PEF1dGhvcj5VZW5vPC9BdXRob3I+PFllYXI+MjAwOTwvWWVhcj48UmVj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</w:fldData>
          </w:fldChar>
        </w:r>
        <w:r w:rsidR="009062BA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9062BA" w:rsidDel="009D0CFA">
          <w:rPr>
            <w:rFonts w:ascii="Times New Roman" w:hAnsi="Times New Roman"/>
            <w:lang w:val="en-CA"/>
          </w:rPr>
        </w:r>
        <w:r w:rsidR="009062BA" w:rsidDel="009D0CFA">
          <w:rPr>
            <w:rFonts w:ascii="Times New Roman" w:hAnsi="Times New Roman"/>
            <w:lang w:val="en-CA"/>
          </w:rPr>
          <w:fldChar w:fldCharType="end"/>
        </w:r>
      </w:del>
      <w:ins w:id="71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PEVuZE5vdGU+PENpdGU+PEF1dGhvcj5VZW5vPC9BdXRob3I+PFllYXI+MjAwOTwvWWVhcj48UmVj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A20372">
        <w:rPr>
          <w:rFonts w:ascii="Times New Roman" w:hAnsi="Times New Roman"/>
          <w:lang w:val="en-CA"/>
        </w:rPr>
      </w:r>
      <w:r w:rsidR="00A20372">
        <w:rPr>
          <w:rFonts w:ascii="Times New Roman" w:hAnsi="Times New Roman"/>
          <w:lang w:val="en-CA"/>
        </w:rPr>
        <w:fldChar w:fldCharType="separate"/>
      </w:r>
      <w:ins w:id="72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"_ENREF_10" \o "Ueno, 2009 #307"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73" w:author="CAMH User" w:date="2018-01-10T12:37:00Z">
        <w:r w:rsidR="006B5A2F">
          <w:rPr>
            <w:rFonts w:ascii="Times New Roman" w:hAnsi="Times New Roman"/>
            <w:noProof/>
            <w:lang w:val="en-CA"/>
          </w:rPr>
          <w:t>10-13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74" w:author="CAMH User" w:date="2018-01-10T12:15:00Z">
        <w:r w:rsidR="009062BA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11-14</w:delText>
        </w:r>
        <w:r w:rsidR="009062BA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A20372">
        <w:rPr>
          <w:rFonts w:ascii="Times New Roman" w:hAnsi="Times New Roman"/>
          <w:lang w:val="en-CA"/>
        </w:rPr>
        <w:fldChar w:fldCharType="end"/>
      </w:r>
      <w:r w:rsidR="00A20372" w:rsidRPr="008051F1">
        <w:rPr>
          <w:rFonts w:ascii="Times New Roman" w:hAnsi="Times New Roman"/>
          <w:lang w:val="en-CA"/>
        </w:rPr>
        <w:t xml:space="preserve">, although the approaches used to assign individuals into haplogroups varied </w:t>
      </w:r>
      <w:r w:rsidR="00876591">
        <w:rPr>
          <w:rFonts w:ascii="Times New Roman" w:hAnsi="Times New Roman"/>
          <w:lang w:val="en-CA"/>
        </w:rPr>
        <w:t>across</w:t>
      </w:r>
      <w:r w:rsidR="00876591" w:rsidRPr="008051F1">
        <w:rPr>
          <w:rFonts w:ascii="Times New Roman" w:hAnsi="Times New Roman"/>
          <w:lang w:val="en-CA"/>
        </w:rPr>
        <w:t xml:space="preserve"> </w:t>
      </w:r>
      <w:r w:rsidR="00A20372" w:rsidRPr="008051F1">
        <w:rPr>
          <w:rFonts w:ascii="Times New Roman" w:hAnsi="Times New Roman"/>
          <w:lang w:val="en-CA"/>
        </w:rPr>
        <w:t>the s</w:t>
      </w:r>
      <w:r w:rsidR="00A20372">
        <w:rPr>
          <w:rFonts w:ascii="Times New Roman" w:hAnsi="Times New Roman"/>
          <w:lang w:val="en-CA"/>
        </w:rPr>
        <w:t xml:space="preserve">tudies. </w:t>
      </w:r>
      <w:r w:rsidR="00446B6C">
        <w:rPr>
          <w:rFonts w:ascii="Times New Roman" w:hAnsi="Times New Roman"/>
          <w:lang w:val="en-CA"/>
        </w:rPr>
        <w:t xml:space="preserve">For example, </w:t>
      </w:r>
      <w:proofErr w:type="spellStart"/>
      <w:r w:rsidR="009062BA" w:rsidRPr="009062BA">
        <w:rPr>
          <w:rFonts w:ascii="Times New Roman" w:hAnsi="Times New Roman"/>
          <w:lang w:val="en-CA"/>
        </w:rPr>
        <w:t>Bertolin</w:t>
      </w:r>
      <w:proofErr w:type="spellEnd"/>
      <w:r w:rsidR="009062BA" w:rsidRPr="009062BA">
        <w:rPr>
          <w:rFonts w:ascii="Times New Roman" w:hAnsi="Times New Roman"/>
          <w:lang w:val="en-CA"/>
        </w:rPr>
        <w:t xml:space="preserve"> et al. </w:t>
      </w:r>
      <w:r w:rsidR="009062BA">
        <w:rPr>
          <w:rFonts w:ascii="Times New Roman" w:hAnsi="Times New Roman"/>
          <w:lang w:val="en-CA"/>
        </w:rPr>
        <w:fldChar w:fldCharType="begin"/>
      </w:r>
      <w:ins w:id="75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&lt;EndNote&gt;&lt;Cite&gt;&lt;Author&gt;Bertolin&lt;/Author&gt;&lt;Year&gt;2011&lt;/Year&gt;&lt;RecNum&gt;308&lt;/RecNum&gt;&lt;DisplayText&gt;[11]&lt;/DisplayText&gt;&lt;record&gt;&lt;rec-number&gt;308&lt;/rec-number&gt;&lt;foreign-keys&gt;&lt;key app="EN" db-id="z9p9e9sf8fvdrzedp505e9rdtfzfdeersp0r" timestamp="1467827552"&gt;308&lt;/key&gt;&lt;/foreign-keys&gt;&lt;ref-type name="Journal Article"&gt;17&lt;/ref-type&gt;&lt;contributors&gt;&lt;authors&gt;&lt;author&gt;Bertolin, C.&lt;/author&gt;&lt;author&gt;Magri, C.&lt;/author&gt;&lt;author&gt;Barlati, S.&lt;/author&gt;&lt;author&gt;Vettori, A.&lt;/author&gt;&lt;author&gt;Perini, G. I.&lt;/author&gt;&lt;author&gt;Peruzzi, P.&lt;/author&gt;&lt;author&gt;Mostacciuolo, M. L.&lt;/author&gt;&lt;author&gt;Vazza, G.&lt;/author&gt;&lt;/authors&gt;&lt;/contributors&gt;&lt;auth-address&gt;Department of Biology, University of Padova, Padova, Italy.&lt;/auth-address&gt;&lt;titles&gt;&lt;title&gt;Analysis of complete mitochondrial genomes of patients with schizophrenia and bipolar disorder&lt;/title&gt;&lt;secondary-title&gt;J Hum Genet&lt;/secondary-title&gt;&lt;alt-title&gt;Journal of human genetics&lt;/alt-title&gt;&lt;/titles&gt;&lt;periodical&gt;&lt;full-title&gt;J Hum Genet&lt;/full-title&gt;&lt;abbr-1&gt;Journal of human genetics&lt;/abbr-1&gt;&lt;/periodical&gt;&lt;alt-periodical&gt;&lt;full-title&gt;J Hum Genet&lt;/full-title&gt;&lt;abbr-1&gt;Journal of human genetics&lt;/abbr-1&gt;&lt;/alt-periodical&gt;&lt;pages&gt;869-72&lt;/pages&gt;&lt;volume&gt;56&lt;/volume&gt;&lt;number&gt;12&lt;/number&gt;&lt;keywords&gt;&lt;keyword&gt;Bipolar Disorder/*genetics&lt;/keyword&gt;&lt;keyword&gt;Cohort Studies&lt;/keyword&gt;&lt;keyword&gt;*DNA, Mitochondrial&lt;/keyword&gt;&lt;keyword&gt;Genetic Predisposition to Disease&lt;/keyword&gt;&lt;keyword&gt;*Genome, Mitochondrial&lt;/keyword&gt;&lt;keyword&gt;Humans&lt;/keyword&gt;&lt;keyword&gt;Phylogeny&lt;/keyword&gt;&lt;keyword&gt;Point Mutation&lt;/keyword&gt;&lt;keyword&gt;Schizophrenia/*genetics&lt;/keyword&gt;&lt;/keywords&gt;&lt;dates&gt;&lt;year&gt;2011&lt;/year&gt;&lt;pub-dates&gt;&lt;date&gt;Dec&lt;/date&gt;&lt;/pub-dates&gt;&lt;/dates&gt;&lt;isbn&gt;1435-232X (Electronic)&amp;#xD;1434-5161 (Linking)&lt;/isbn&gt;&lt;accession-num&gt;21993419&lt;/accession-num&gt;&lt;urls&gt;&lt;related-urls&gt;&lt;url&gt;http://www.ncbi.nlm.nih.gov/pubmed/21993419&lt;/url&gt;&lt;/related-urls&gt;&lt;/urls&gt;&lt;electronic-resource-num&gt;10.1038/jhg.2011.111&lt;/electronic-resource-num&gt;&lt;/record&gt;&lt;/Cite&gt;&lt;/EndNote&gt;</w:instrText>
        </w:r>
      </w:ins>
      <w:del w:id="76" w:author="CAMH User" w:date="2018-01-10T12:15:00Z">
        <w:r w:rsidR="009062BA" w:rsidDel="009D0CFA">
          <w:rPr>
            <w:rFonts w:ascii="Times New Roman" w:hAnsi="Times New Roman"/>
            <w:lang w:val="en-CA"/>
          </w:rPr>
          <w:delInstrText xml:space="preserve"> ADDIN EN.CITE &lt;EndNote&gt;&lt;Cite&gt;&lt;Author&gt;Bertolin&lt;/Author&gt;&lt;Year&gt;2011&lt;/Year&gt;&lt;RecNum&gt;308&lt;/RecNum&gt;&lt;DisplayText&gt;[12]&lt;/DisplayText&gt;&lt;record&gt;&lt;rec-number&gt;308&lt;/rec-number&gt;&lt;foreign-keys&gt;&lt;key app="EN" db-id="z9p9e9sf8fvdrzedp505e9rdtfzfdeersp0r" timestamp="1467827552"&gt;308&lt;/key&gt;&lt;/foreign-keys&gt;&lt;ref-type name="Journal Article"&gt;17&lt;/ref-type&gt;&lt;contributors&gt;&lt;authors&gt;&lt;author&gt;Bertolin, C.&lt;/author&gt;&lt;author&gt;Magri, C.&lt;/author&gt;&lt;author&gt;Barlati, S.&lt;/author&gt;&lt;author&gt;Vettori, A.&lt;/author&gt;&lt;author&gt;Perini, G. I.&lt;/author&gt;&lt;author&gt;Peruzzi, P.&lt;/author&gt;&lt;author&gt;Mostacciuolo, M. L.&lt;/author&gt;&lt;author&gt;Vazza, G.&lt;/author&gt;&lt;/authors&gt;&lt;/contributors&gt;&lt;auth-address&gt;Department of Biology, University of Padova, Padova, Italy.&lt;/auth-address&gt;&lt;titles&gt;&lt;title&gt;Analysis of complete mitochondrial genomes of patients with schizophrenia and bipolar disorder&lt;/title&gt;&lt;secondary-title&gt;J Hum Genet&lt;/secondary-title&gt;&lt;alt-title&gt;Journal of human genetics&lt;/alt-title&gt;&lt;/titles&gt;&lt;periodical&gt;&lt;full-title&gt;J Hum Genet&lt;/full-title&gt;&lt;abbr-1&gt;Journal of human genetics&lt;/abbr-1&gt;&lt;/periodical&gt;&lt;alt-periodical&gt;&lt;full-title&gt;J Hum Genet&lt;/full-title&gt;&lt;abbr-1&gt;Journal of human genetics&lt;/abbr-1&gt;&lt;/alt-periodical&gt;&lt;pages&gt;869-72&lt;/pages&gt;&lt;volume&gt;56&lt;/volume&gt;&lt;number&gt;12&lt;/number&gt;&lt;keywords&gt;&lt;keyword&gt;Bipolar Disorder/*genetics&lt;/keyword&gt;&lt;keyword&gt;Cohort Studies&lt;/keyword&gt;&lt;keyword&gt;*DNA, Mitochondrial&lt;/keyword&gt;&lt;keyword&gt;Genetic Predisposition to Disease&lt;/keyword&gt;&lt;keyword&gt;*Genome, Mitochondrial&lt;/keyword&gt;&lt;keyword&gt;Humans&lt;/keyword&gt;&lt;keyword&gt;Phylogeny&lt;/keyword&gt;&lt;keyword&gt;Point Mutation&lt;/keyword&gt;&lt;keyword&gt;Schizophrenia/*genetics&lt;/keyword&gt;&lt;/keywords&gt;&lt;dates&gt;&lt;year&gt;2011&lt;/year&gt;&lt;pub-dates&gt;&lt;date&gt;Dec&lt;/date&gt;&lt;/pub-dates&gt;&lt;/dates&gt;&lt;isbn&gt;1435-232X (Electronic)&amp;#xD;1434-5161 (Linking)&lt;/isbn&gt;&lt;accession-num&gt;21993419&lt;/accession-num&gt;&lt;urls&gt;&lt;related-urls&gt;&lt;url&gt;http://www.ncbi.nlm.nih.gov/pubmed/21993419&lt;/url&gt;&lt;/related-urls&gt;&lt;/urls&gt;&lt;electronic-resource-num&gt;10.1038/jhg.2011.111&lt;/electronic-resource-num&gt;&lt;/record&gt;&lt;/Cite&gt;&lt;/EndNote&gt;</w:delInstrText>
        </w:r>
      </w:del>
      <w:r w:rsidR="009062BA">
        <w:rPr>
          <w:rFonts w:ascii="Times New Roman" w:hAnsi="Times New Roman"/>
          <w:lang w:val="en-CA"/>
        </w:rPr>
        <w:fldChar w:fldCharType="separate"/>
      </w:r>
      <w:ins w:id="77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"_ENREF_11" \o "Bertolin, 2011 #308"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78" w:author="CAMH User" w:date="2018-01-10T12:37:00Z">
        <w:r w:rsidR="006B5A2F">
          <w:rPr>
            <w:rFonts w:ascii="Times New Roman" w:hAnsi="Times New Roman"/>
            <w:noProof/>
            <w:lang w:val="en-CA"/>
          </w:rPr>
          <w:t>11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79" w:author="CAMH User" w:date="2018-01-10T12:15:00Z">
        <w:r w:rsidR="009062BA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12</w:delText>
        </w:r>
        <w:r w:rsidR="009062BA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9062BA">
        <w:rPr>
          <w:rFonts w:ascii="Times New Roman" w:hAnsi="Times New Roman"/>
          <w:lang w:val="en-CA"/>
        </w:rPr>
        <w:fldChar w:fldCharType="end"/>
      </w:r>
      <w:r w:rsidR="009062BA">
        <w:rPr>
          <w:rFonts w:ascii="Times New Roman" w:hAnsi="Times New Roman"/>
          <w:lang w:val="en-CA"/>
        </w:rPr>
        <w:t xml:space="preserve"> conducted a </w:t>
      </w:r>
      <w:r w:rsidR="009062BA" w:rsidRPr="009062BA">
        <w:rPr>
          <w:rFonts w:ascii="Times New Roman" w:hAnsi="Times New Roman"/>
          <w:lang w:val="en-CA"/>
        </w:rPr>
        <w:t xml:space="preserve">case–control study in </w:t>
      </w:r>
      <w:r w:rsidR="009062BA">
        <w:rPr>
          <w:rFonts w:ascii="Times New Roman" w:hAnsi="Times New Roman"/>
          <w:lang w:val="en-CA"/>
        </w:rPr>
        <w:t xml:space="preserve">very small Italian SCZ </w:t>
      </w:r>
      <w:r w:rsidR="000430E8">
        <w:rPr>
          <w:rFonts w:ascii="Times New Roman" w:hAnsi="Times New Roman"/>
          <w:lang w:val="en-CA"/>
        </w:rPr>
        <w:t>and bipolar sample (N= 89 cases)</w:t>
      </w:r>
      <w:r w:rsidR="00AB3C07">
        <w:rPr>
          <w:rFonts w:ascii="Times New Roman" w:hAnsi="Times New Roman"/>
          <w:lang w:val="en-CA"/>
        </w:rPr>
        <w:t>, and did not observe</w:t>
      </w:r>
      <w:r w:rsidR="00867AFE">
        <w:rPr>
          <w:rFonts w:ascii="Times New Roman" w:hAnsi="Times New Roman"/>
          <w:lang w:val="en-CA"/>
        </w:rPr>
        <w:t xml:space="preserve"> </w:t>
      </w:r>
      <w:r w:rsidR="00876591">
        <w:rPr>
          <w:rFonts w:ascii="Times New Roman" w:hAnsi="Times New Roman"/>
          <w:lang w:val="en-CA"/>
        </w:rPr>
        <w:t xml:space="preserve">a </w:t>
      </w:r>
      <w:r w:rsidR="00867AFE">
        <w:rPr>
          <w:rFonts w:ascii="Times New Roman" w:hAnsi="Times New Roman"/>
          <w:lang w:val="en-CA"/>
        </w:rPr>
        <w:t>differ</w:t>
      </w:r>
      <w:r w:rsidR="009062BA">
        <w:rPr>
          <w:rFonts w:ascii="Times New Roman" w:hAnsi="Times New Roman"/>
          <w:lang w:val="en-CA"/>
        </w:rPr>
        <w:t>e</w:t>
      </w:r>
      <w:r w:rsidR="00867AFE">
        <w:rPr>
          <w:rFonts w:ascii="Times New Roman" w:hAnsi="Times New Roman"/>
          <w:lang w:val="en-CA"/>
        </w:rPr>
        <w:t>nce</w:t>
      </w:r>
      <w:r w:rsidR="009062BA">
        <w:rPr>
          <w:rFonts w:ascii="Times New Roman" w:hAnsi="Times New Roman"/>
          <w:lang w:val="en-CA"/>
        </w:rPr>
        <w:t xml:space="preserve"> in haplogroup frequencies between cases and controls. </w:t>
      </w:r>
      <w:proofErr w:type="spellStart"/>
      <w:r w:rsidR="00867AFE">
        <w:rPr>
          <w:rFonts w:ascii="Times New Roman" w:hAnsi="Times New Roman"/>
          <w:lang w:val="en-CA"/>
        </w:rPr>
        <w:t>Mosquera</w:t>
      </w:r>
      <w:proofErr w:type="spellEnd"/>
      <w:r w:rsidR="00867AFE">
        <w:rPr>
          <w:rFonts w:ascii="Times New Roman" w:hAnsi="Times New Roman"/>
          <w:lang w:val="en-CA"/>
        </w:rPr>
        <w:t xml:space="preserve">-Miguel </w:t>
      </w:r>
      <w:r w:rsidR="00867AFE">
        <w:rPr>
          <w:rFonts w:ascii="Times New Roman" w:hAnsi="Times New Roman"/>
          <w:lang w:val="en-CA"/>
        </w:rPr>
        <w:fldChar w:fldCharType="begin">
          <w:fldData xml:space="preserve">PEVuZE5vdGU+PENpdGU+PEF1dGhvcj5Nb3NxdWVyYS1NaWd1ZWw8L0F1dGhvcj48WWVhcj4yMDEy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</w:fldData>
        </w:fldChar>
      </w:r>
      <w:ins w:id="80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81" w:author="CAMH User" w:date="2018-01-10T12:15:00Z">
        <w:r w:rsidR="00867AFE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867AFE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PEVuZE5vdGU+PENpdGU+PEF1dGhvcj5Nb3NxdWVyYS1NaWd1ZWw8L0F1dGhvcj48WWVhcj4yMDEy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</w:fldData>
          </w:fldChar>
        </w:r>
        <w:r w:rsidR="00867AFE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867AFE" w:rsidDel="009D0CFA">
          <w:rPr>
            <w:rFonts w:ascii="Times New Roman" w:hAnsi="Times New Roman"/>
            <w:lang w:val="en-CA"/>
          </w:rPr>
        </w:r>
        <w:r w:rsidR="00867AFE" w:rsidDel="009D0CFA">
          <w:rPr>
            <w:rFonts w:ascii="Times New Roman" w:hAnsi="Times New Roman"/>
            <w:lang w:val="en-CA"/>
          </w:rPr>
          <w:fldChar w:fldCharType="end"/>
        </w:r>
      </w:del>
      <w:ins w:id="82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PEVuZE5vdGU+PENpdGU+PEF1dGhvcj5Nb3NxdWVyYS1NaWd1ZWw8L0F1dGhvcj48WWVhcj4yMDEy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867AFE">
        <w:rPr>
          <w:rFonts w:ascii="Times New Roman" w:hAnsi="Times New Roman"/>
          <w:lang w:val="en-CA"/>
        </w:rPr>
      </w:r>
      <w:r w:rsidR="00867AFE">
        <w:rPr>
          <w:rFonts w:ascii="Times New Roman" w:hAnsi="Times New Roman"/>
          <w:lang w:val="en-CA"/>
        </w:rPr>
        <w:fldChar w:fldCharType="separate"/>
      </w:r>
      <w:ins w:id="83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"_ENREF_12" \o "Mosquera-Miguel, 2012 #141"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84" w:author="CAMH User" w:date="2018-01-10T12:37:00Z">
        <w:r w:rsidR="006B5A2F">
          <w:rPr>
            <w:rFonts w:ascii="Times New Roman" w:hAnsi="Times New Roman"/>
            <w:noProof/>
            <w:lang w:val="en-CA"/>
          </w:rPr>
          <w:t>12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85" w:author="CAMH User" w:date="2018-01-10T12:15:00Z">
        <w:r w:rsidR="00867AFE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13</w:delText>
        </w:r>
        <w:r w:rsidR="00867AFE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867AFE">
        <w:rPr>
          <w:rFonts w:ascii="Times New Roman" w:hAnsi="Times New Roman"/>
          <w:lang w:val="en-CA"/>
        </w:rPr>
        <w:fldChar w:fldCharType="end"/>
      </w:r>
      <w:r w:rsidR="00867AFE">
        <w:rPr>
          <w:rFonts w:ascii="Times New Roman" w:hAnsi="Times New Roman"/>
          <w:lang w:val="en-CA"/>
        </w:rPr>
        <w:t xml:space="preserve"> genotyped</w:t>
      </w:r>
      <w:r w:rsidR="002E06DC">
        <w:rPr>
          <w:rFonts w:ascii="Times New Roman" w:hAnsi="Times New Roman"/>
          <w:lang w:val="en-CA"/>
        </w:rPr>
        <w:t xml:space="preserve"> </w:t>
      </w:r>
      <w:r w:rsidR="00346A1F">
        <w:rPr>
          <w:rFonts w:ascii="Times New Roman" w:hAnsi="Times New Roman"/>
          <w:lang w:val="en-CA"/>
        </w:rPr>
        <w:t xml:space="preserve">16 </w:t>
      </w:r>
      <w:r w:rsidR="00867AFE">
        <w:rPr>
          <w:rFonts w:ascii="Times New Roman" w:hAnsi="Times New Roman"/>
          <w:lang w:val="en-CA"/>
        </w:rPr>
        <w:t>tag SNPs</w:t>
      </w:r>
      <w:r w:rsidR="00346A1F">
        <w:rPr>
          <w:rFonts w:ascii="Times New Roman" w:hAnsi="Times New Roman"/>
          <w:lang w:val="en-CA"/>
        </w:rPr>
        <w:t xml:space="preserve"> in two Spanish sample, and </w:t>
      </w:r>
      <w:r w:rsidR="00867AFE">
        <w:rPr>
          <w:rFonts w:ascii="Times New Roman" w:hAnsi="Times New Roman"/>
          <w:lang w:val="en-CA"/>
        </w:rPr>
        <w:t xml:space="preserve">reported no association between </w:t>
      </w:r>
      <w:r w:rsidR="00867AFE" w:rsidRPr="00867AFE">
        <w:rPr>
          <w:rFonts w:ascii="Times New Roman" w:hAnsi="Times New Roman"/>
          <w:lang w:val="en-CA"/>
        </w:rPr>
        <w:t xml:space="preserve">major European haplogroups </w:t>
      </w:r>
      <w:r w:rsidR="00867AFE">
        <w:rPr>
          <w:rFonts w:ascii="Times New Roman" w:hAnsi="Times New Roman"/>
          <w:lang w:val="en-CA"/>
        </w:rPr>
        <w:t>and</w:t>
      </w:r>
      <w:r w:rsidR="00867AFE" w:rsidRPr="00867AFE">
        <w:rPr>
          <w:rFonts w:ascii="Times New Roman" w:hAnsi="Times New Roman"/>
          <w:lang w:val="en-CA"/>
        </w:rPr>
        <w:t xml:space="preserve"> SCZ</w:t>
      </w:r>
      <w:r w:rsidR="000430E8">
        <w:rPr>
          <w:rFonts w:ascii="Times New Roman" w:hAnsi="Times New Roman"/>
          <w:lang w:val="en-CA"/>
        </w:rPr>
        <w:t xml:space="preserve"> (N=942)</w:t>
      </w:r>
      <w:r w:rsidR="00867AFE">
        <w:rPr>
          <w:rFonts w:ascii="Times New Roman" w:hAnsi="Times New Roman"/>
          <w:lang w:val="en-CA"/>
        </w:rPr>
        <w:t xml:space="preserve">. </w:t>
      </w:r>
      <w:proofErr w:type="spellStart"/>
      <w:r w:rsidR="00346A1F">
        <w:rPr>
          <w:rFonts w:ascii="Times New Roman" w:hAnsi="Times New Roman"/>
          <w:lang w:val="en-CA"/>
        </w:rPr>
        <w:t>Torrel</w:t>
      </w:r>
      <w:proofErr w:type="spellEnd"/>
      <w:r w:rsidR="00346A1F">
        <w:rPr>
          <w:rFonts w:ascii="Times New Roman" w:hAnsi="Times New Roman"/>
          <w:lang w:val="en-CA"/>
        </w:rPr>
        <w:t xml:space="preserve"> et al </w:t>
      </w:r>
      <w:r w:rsidR="00346A1F">
        <w:rPr>
          <w:rFonts w:ascii="Times New Roman" w:hAnsi="Times New Roman"/>
          <w:lang w:val="en-CA"/>
        </w:rPr>
        <w:fldChar w:fldCharType="begin"/>
      </w:r>
      <w:ins w:id="86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&lt;EndNote&gt;&lt;Cite&gt;&lt;Author&gt;Torrell&lt;/Author&gt;&lt;Year&gt;2014&lt;/Year&gt;&lt;RecNum&gt;174&lt;/RecNum&gt;&lt;DisplayText&gt;[13]&lt;/DisplayText&gt;&lt;record&gt;&lt;rec-number&gt;174&lt;/rec-number&gt;&lt;foreign-keys&gt;&lt;key app="EN" db-id="z9p9e9sf8fvdrzedp505e9rdtfzfdeersp0r" timestamp="0"&gt;174&lt;/key&gt;&lt;/foreign-keys&gt;&lt;ref-type name="Journal Article"&gt;17&lt;/ref-type&gt;&lt;contributors&gt;&lt;authors&gt;&lt;author&gt;Torrell, H.&lt;/author&gt;&lt;author&gt;Salas, A.&lt;/author&gt;&lt;author&gt;Abasolo, N.&lt;/author&gt;&lt;author&gt;Moren, C.&lt;/author&gt;&lt;author&gt;Garrabou, G.&lt;/author&gt;&lt;author&gt;Valero, J.&lt;/author&gt;&lt;author&gt;Alonso, Y.&lt;/author&gt;&lt;author&gt;Vilella, E.&lt;/author&gt;&lt;author&gt;Costas, J.&lt;/author&gt;&lt;author&gt;Martorell, L.&lt;/author&gt;&lt;/authors&gt;&lt;/contributors&gt;&lt;auth-address&gt;Hospital Universitari Institut Pere Mata. IISPV. Universitat Rovirai Virgili. CIBERSAM, Reus, Catalunya, Spain.&lt;/auth-address&gt;&lt;titles&gt;&lt;title&gt;Mitochondrial DNA (mtDNA) variants in the European haplogroups HV, JT, and U do not have a major role in schizophrenia&lt;/title&gt;&lt;secondary-title&gt;Am J Med Genet B Neuropsychiatr Genet&lt;/secondary-title&gt;&lt;/titles&gt;&lt;periodical&gt;&lt;full-title&gt;Am J Med Genet B Neuropsychiatr Genet&lt;/full-title&gt;&lt;/periodical&gt;&lt;pages&gt;607-17&lt;/pages&gt;&lt;volume&gt;165B&lt;/volume&gt;&lt;number&gt;7&lt;/number&gt;&lt;edition&gt;2014/08/19&lt;/edition&gt;&lt;dates&gt;&lt;year&gt;2014&lt;/year&gt;&lt;pub-dates&gt;&lt;date&gt;Oct&lt;/date&gt;&lt;/pub-dates&gt;&lt;/dates&gt;&lt;isbn&gt;1552-485X (Electronic)&amp;#xD;1552-4841 (Linking)&lt;/isbn&gt;&lt;accession-num&gt;25132006&lt;/accession-num&gt;&lt;urls&gt;&lt;related-urls&gt;&lt;url&gt;http://www.ncbi.nlm.nih.gov/entrez/query.fcgi?cmd=Retrieve&amp;amp;db=PubMed&amp;amp;dopt=Citation&amp;amp;list_uids=25132006&lt;/url&gt;&lt;/related-urls&gt;&lt;/urls&gt;&lt;electronic-resource-num&gt;10.1002/ajmg.b.32264&lt;/electronic-resource-num&gt;&lt;language&gt;eng&lt;/language&gt;&lt;/record&gt;&lt;/Cite&gt;&lt;/EndNote&gt;</w:instrText>
        </w:r>
      </w:ins>
      <w:del w:id="87" w:author="CAMH User" w:date="2018-01-10T12:15:00Z">
        <w:r w:rsidR="00346A1F" w:rsidDel="009D0CFA">
          <w:rPr>
            <w:rFonts w:ascii="Times New Roman" w:hAnsi="Times New Roman"/>
            <w:lang w:val="en-CA"/>
          </w:rPr>
          <w:delInstrText xml:space="preserve"> ADDIN EN.CITE &lt;EndNote&gt;&lt;Cite&gt;&lt;Author&gt;Torrell&lt;/Author&gt;&lt;Year&gt;2014&lt;/Year&gt;&lt;RecNum&gt;174&lt;/RecNum&gt;&lt;DisplayText&gt;[14]&lt;/DisplayText&gt;&lt;record&gt;&lt;rec-number&gt;174&lt;/rec-number&gt;&lt;foreign-keys&gt;&lt;key app="EN" db-id="z9p9e9sf8fvdrzedp505e9rdtfzfdeersp0r" timestamp="0"&gt;174&lt;/key&gt;&lt;/foreign-keys&gt;&lt;ref-type name="Journal Article"&gt;17&lt;/ref-type&gt;&lt;contributors&gt;&lt;authors&gt;&lt;author&gt;Torrell, H.&lt;/author&gt;&lt;author&gt;Salas, A.&lt;/author&gt;&lt;author&gt;Abasolo, N.&lt;/author&gt;&lt;author&gt;Moren, C.&lt;/author&gt;&lt;author&gt;Garrabou, G.&lt;/author&gt;&lt;author&gt;Valero, J.&lt;/author&gt;&lt;author&gt;Alonso, Y.&lt;/author&gt;&lt;author&gt;Vilella, E.&lt;/author&gt;&lt;author&gt;Costas, J.&lt;/author&gt;&lt;author&gt;Martorell, L.&lt;/author&gt;&lt;/authors&gt;&lt;/contributors&gt;&lt;auth-address&gt;Hospital Universitari Institut Pere Mata. IISPV. Universitat Rovirai Virgili. CIBERSAM, Reus, Catalunya, Spain.&lt;/auth-address&gt;&lt;titles&gt;&lt;title&gt;Mitochondrial DNA (mtDNA) variants in the European haplogroups HV, JT, and U do not have a major role in schizophrenia&lt;/title&gt;&lt;secondary-title&gt;Am J Med Genet B Neuropsychiatr Genet&lt;/secondary-title&gt;&lt;/titles&gt;&lt;periodical&gt;&lt;full-title&gt;Am J Med Genet B Neuropsychiatr Genet&lt;/full-title&gt;&lt;/periodical&gt;&lt;pages&gt;607-17&lt;/pages&gt;&lt;volume&gt;165B&lt;/volume&gt;&lt;number&gt;7&lt;/number&gt;&lt;edition&gt;2014/08/19&lt;/edition&gt;&lt;dates&gt;&lt;year&gt;2014&lt;/year&gt;&lt;pub-dates&gt;&lt;date&gt;Oct&lt;/date&gt;&lt;/pub-dates&gt;&lt;/dates&gt;&lt;isbn&gt;1552-485X (Electronic)&amp;#xD;1552-4841 (Linking)&lt;/isbn&gt;&lt;accession-num&gt;25132006&lt;/accession-num&gt;&lt;urls&gt;&lt;related-urls&gt;&lt;url&gt;http://www.ncbi.nlm.nih.gov/entrez/query.fcgi?cmd=Retrieve&amp;amp;db=PubMed&amp;amp;dopt=Citation&amp;amp;list_uids=25132006&lt;/url&gt;&lt;/related-urls&gt;&lt;/urls&gt;&lt;electronic-resource-num&gt;10.1002/ajmg.b.32264&lt;/electronic-resource-num&gt;&lt;language&gt;eng&lt;/language&gt;&lt;/record&gt;&lt;/Cite&gt;&lt;/EndNote&gt;</w:delInstrText>
        </w:r>
      </w:del>
      <w:r w:rsidR="00346A1F">
        <w:rPr>
          <w:rFonts w:ascii="Times New Roman" w:hAnsi="Times New Roman"/>
          <w:lang w:val="en-CA"/>
        </w:rPr>
        <w:fldChar w:fldCharType="separate"/>
      </w:r>
      <w:ins w:id="88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"_ENREF_13" \o "Torrell, 2014 #174"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89" w:author="CAMH User" w:date="2018-01-10T12:37:00Z">
        <w:r w:rsidR="006B5A2F">
          <w:rPr>
            <w:rFonts w:ascii="Times New Roman" w:hAnsi="Times New Roman"/>
            <w:noProof/>
            <w:lang w:val="en-CA"/>
          </w:rPr>
          <w:t>13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90" w:author="CAMH User" w:date="2018-01-10T12:15:00Z">
        <w:r w:rsidR="00346A1F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14</w:delText>
        </w:r>
        <w:r w:rsidR="00346A1F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346A1F">
        <w:rPr>
          <w:rFonts w:ascii="Times New Roman" w:hAnsi="Times New Roman"/>
          <w:lang w:val="en-CA"/>
        </w:rPr>
        <w:fldChar w:fldCharType="end"/>
      </w:r>
      <w:r w:rsidR="00346A1F">
        <w:rPr>
          <w:rFonts w:ascii="Times New Roman" w:hAnsi="Times New Roman"/>
          <w:lang w:val="en-CA"/>
        </w:rPr>
        <w:t xml:space="preserve"> also reported negative finding</w:t>
      </w:r>
      <w:r w:rsidR="00876591">
        <w:rPr>
          <w:rFonts w:ascii="Times New Roman" w:hAnsi="Times New Roman"/>
          <w:lang w:val="en-CA"/>
        </w:rPr>
        <w:t>s</w:t>
      </w:r>
      <w:r w:rsidR="00346A1F">
        <w:rPr>
          <w:rFonts w:ascii="Times New Roman" w:hAnsi="Times New Roman"/>
          <w:lang w:val="en-CA"/>
        </w:rPr>
        <w:t xml:space="preserve"> for haplogroups HV, JT and U in a Spanish population</w:t>
      </w:r>
      <w:r w:rsidR="000430E8">
        <w:rPr>
          <w:rFonts w:ascii="Times New Roman" w:hAnsi="Times New Roman"/>
          <w:lang w:val="en-CA"/>
        </w:rPr>
        <w:t xml:space="preserve"> (N=495 cases)</w:t>
      </w:r>
      <w:r w:rsidR="00346A1F">
        <w:rPr>
          <w:rFonts w:ascii="Times New Roman" w:hAnsi="Times New Roman"/>
          <w:lang w:val="en-CA"/>
        </w:rPr>
        <w:t xml:space="preserve">. For non-Europeans, </w:t>
      </w:r>
      <w:r w:rsidR="00346A1F" w:rsidRPr="009062BA">
        <w:rPr>
          <w:rFonts w:ascii="Times New Roman" w:hAnsi="Times New Roman"/>
          <w:lang w:val="en-CA"/>
        </w:rPr>
        <w:t>Ueno et al.</w:t>
      </w:r>
      <w:r w:rsidR="00346A1F">
        <w:rPr>
          <w:rFonts w:ascii="Times New Roman" w:hAnsi="Times New Roman"/>
          <w:lang w:val="en-CA"/>
        </w:rPr>
        <w:t xml:space="preserve"> </w:t>
      </w:r>
      <w:r w:rsidR="00346A1F">
        <w:rPr>
          <w:rFonts w:ascii="Times New Roman" w:hAnsi="Times New Roman"/>
          <w:lang w:val="en-CA"/>
        </w:rPr>
        <w:fldChar w:fldCharType="begin">
          <w:fldData xml:space="preserve">PEVuZE5vdGU+PENpdGU+PEF1dGhvcj5VZW5vPC9BdXRob3I+PFllYXI+MjAwOTwvWWVhcj48UmVj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</w:fldData>
        </w:fldChar>
      </w:r>
      <w:ins w:id="91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92" w:author="CAMH User" w:date="2018-01-10T12:15:00Z">
        <w:r w:rsidR="00346A1F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346A1F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PEVuZE5vdGU+PENpdGU+PEF1dGhvcj5VZW5vPC9BdXRob3I+PFllYXI+MjAwOTwvWWVhcj48UmVj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</w:fldData>
          </w:fldChar>
        </w:r>
        <w:r w:rsidR="00346A1F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346A1F" w:rsidDel="009D0CFA">
          <w:rPr>
            <w:rFonts w:ascii="Times New Roman" w:hAnsi="Times New Roman"/>
            <w:lang w:val="en-CA"/>
          </w:rPr>
        </w:r>
        <w:r w:rsidR="00346A1F" w:rsidDel="009D0CFA">
          <w:rPr>
            <w:rFonts w:ascii="Times New Roman" w:hAnsi="Times New Roman"/>
            <w:lang w:val="en-CA"/>
          </w:rPr>
          <w:fldChar w:fldCharType="end"/>
        </w:r>
      </w:del>
      <w:ins w:id="93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PEVuZE5vdGU+PENpdGU+PEF1dGhvcj5VZW5vPC9BdXRob3I+PFllYXI+MjAwOTwvWWVhcj48UmVj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346A1F">
        <w:rPr>
          <w:rFonts w:ascii="Times New Roman" w:hAnsi="Times New Roman"/>
          <w:lang w:val="en-CA"/>
        </w:rPr>
      </w:r>
      <w:r w:rsidR="00346A1F">
        <w:rPr>
          <w:rFonts w:ascii="Times New Roman" w:hAnsi="Times New Roman"/>
          <w:lang w:val="en-CA"/>
        </w:rPr>
        <w:fldChar w:fldCharType="separate"/>
      </w:r>
      <w:ins w:id="94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"_ENREF_10" \o "Ueno, 2009 #307"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95" w:author="CAMH User" w:date="2018-01-10T12:37:00Z">
        <w:r w:rsidR="006B5A2F">
          <w:rPr>
            <w:rFonts w:ascii="Times New Roman" w:hAnsi="Times New Roman"/>
            <w:noProof/>
            <w:lang w:val="en-CA"/>
          </w:rPr>
          <w:t>10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96" w:author="CAMH User" w:date="2018-01-10T12:15:00Z">
        <w:r w:rsidR="00346A1F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11</w:delText>
        </w:r>
        <w:r w:rsidR="00346A1F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346A1F">
        <w:rPr>
          <w:rFonts w:ascii="Times New Roman" w:hAnsi="Times New Roman"/>
          <w:lang w:val="en-CA"/>
        </w:rPr>
        <w:fldChar w:fldCharType="end"/>
      </w:r>
      <w:r w:rsidR="00346A1F">
        <w:rPr>
          <w:rFonts w:ascii="Times New Roman" w:hAnsi="Times New Roman"/>
          <w:lang w:val="en-CA"/>
        </w:rPr>
        <w:t xml:space="preserve"> analyzed sequences of </w:t>
      </w:r>
      <w:r w:rsidR="00346A1F" w:rsidRPr="009062BA">
        <w:rPr>
          <w:rFonts w:ascii="Times New Roman" w:hAnsi="Times New Roman"/>
          <w:lang w:val="en-CA"/>
        </w:rPr>
        <w:t>93 SCZ</w:t>
      </w:r>
      <w:r w:rsidR="00346A1F">
        <w:rPr>
          <w:rFonts w:ascii="Times New Roman" w:hAnsi="Times New Roman"/>
          <w:lang w:val="en-CA"/>
        </w:rPr>
        <w:t xml:space="preserve"> Japanese </w:t>
      </w:r>
      <w:r w:rsidR="00346A1F" w:rsidRPr="009062BA">
        <w:rPr>
          <w:rFonts w:ascii="Times New Roman" w:hAnsi="Times New Roman"/>
          <w:lang w:val="en-CA"/>
        </w:rPr>
        <w:t>subjects and compared frequencies of haplogroups with healthy controls. They did not find a significant difference between the two groups.</w:t>
      </w:r>
      <w:r w:rsidR="00346A1F">
        <w:rPr>
          <w:rFonts w:ascii="Times New Roman" w:hAnsi="Times New Roman"/>
          <w:lang w:val="en-CA"/>
        </w:rPr>
        <w:t xml:space="preserve"> Xu et al </w:t>
      </w:r>
      <w:r w:rsidR="00AD06DB">
        <w:rPr>
          <w:rFonts w:ascii="Times New Roman" w:hAnsi="Times New Roman"/>
          <w:lang w:val="en-CA"/>
        </w:rPr>
        <w:fldChar w:fldCharType="begin"/>
      </w:r>
      <w:ins w:id="97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&lt;EndNote&gt;&lt;Cite&gt;&lt;Author&gt;Xu&lt;/Author&gt;&lt;Year&gt;2017&lt;/Year&gt;&lt;RecNum&gt;560&lt;/RecNum&gt;&lt;DisplayText&gt;[14]&lt;/DisplayText&gt;&lt;record&gt;&lt;rec-number&gt;560&lt;/rec-number&gt;&lt;foreign-keys&gt;&lt;key app="EN" db-id="z9p9e9sf8fvdrzedp505e9rdtfzfdeersp0r" timestamp="1505944938"&gt;560&lt;/key&gt;&lt;/foreign-keys&gt;&lt;ref-type name="Journal Article"&gt;17&lt;/ref-type&gt;&lt;contributors&gt;&lt;authors&gt;&lt;author&gt;Xu, F. L.&lt;/author&gt;&lt;author&gt;Ding, M.&lt;/author&gt;&lt;author&gt;Yao, J.&lt;/author&gt;&lt;author&gt;Shi, Z. S.&lt;/author&gt;&lt;author&gt;Wu, X.&lt;/author&gt;&lt;author&gt;Zhang, J. J.&lt;/author&gt;&lt;author&gt;Pang, H.&lt;/author&gt;&lt;author&gt;Xing, J. X.&lt;/author&gt;&lt;author&gt;Xuan, J. F.&lt;/author&gt;&lt;author&gt;Wang, B. J.&lt;/author&gt;&lt;/authors&gt;&lt;/contributors&gt;&lt;auth-address&gt;School of Forensic Medicine, China Medical University, Shenyang, China.&lt;/auth-address&gt;&lt;titles&gt;&lt;title&gt;Association between mitochondrial DNA variations and schizophrenia in the northern Chinese Han population&lt;/title&gt;&lt;secondary-title&gt;PLoS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One&lt;/full-title&gt;&lt;/alt-periodical&gt;&lt;pages&gt;e0182769&lt;/pages&gt;&lt;volume&gt;12&lt;/volume&gt;&lt;number&gt;8&lt;/number&gt;&lt;dates&gt;&lt;year&gt;2017&lt;/year&gt;&lt;/dates&gt;&lt;isbn&gt;1932-6203 (Electronic)&amp;#xD;1932-6203 (Linking)&lt;/isbn&gt;&lt;accession-num&gt;28846698&lt;/accession-num&gt;&lt;urls&gt;&lt;related-urls&gt;&lt;url&gt;http://www.ncbi.nlm.nih.gov/pubmed/28846698&lt;/url&gt;&lt;/related-urls&gt;&lt;/urls&gt;&lt;custom2&gt;5573569&lt;/custom2&gt;&lt;electronic-resource-num&gt;10.1371/journal.pone.0182769&lt;/electronic-resource-num&gt;&lt;/record&gt;&lt;/Cite&gt;&lt;/EndNote&gt;</w:instrText>
        </w:r>
      </w:ins>
      <w:del w:id="98" w:author="CAMH User" w:date="2018-01-10T12:15:00Z">
        <w:r w:rsidR="00AD06DB" w:rsidDel="009D0CFA">
          <w:rPr>
            <w:rFonts w:ascii="Times New Roman" w:hAnsi="Times New Roman"/>
            <w:lang w:val="en-CA"/>
          </w:rPr>
          <w:delInstrText xml:space="preserve"> ADDIN EN.CITE &lt;EndNote&gt;&lt;Cite&gt;&lt;Author&gt;Xu&lt;/Author&gt;&lt;Year&gt;2017&lt;/Year&gt;&lt;RecNum&gt;560&lt;/RecNum&gt;&lt;DisplayText&gt;[15]&lt;/DisplayText&gt;&lt;record&gt;&lt;rec-number&gt;560&lt;/rec-number&gt;&lt;foreign-keys&gt;&lt;key app="EN" db-id="z9p9e9sf8fvdrzedp505e9rdtfzfdeersp0r" timestamp="1505944938"&gt;560&lt;/key&gt;&lt;/foreign-keys&gt;&lt;ref-type name="Journal Article"&gt;17&lt;/ref-type&gt;&lt;contributors&gt;&lt;authors&gt;&lt;author&gt;Xu, F. L.&lt;/author&gt;&lt;author&gt;Ding, M.&lt;/author&gt;&lt;author&gt;Yao, J.&lt;/author&gt;&lt;author&gt;Shi, Z. S.&lt;/author&gt;&lt;author&gt;Wu, X.&lt;/author&gt;&lt;author&gt;Zhang, J. J.&lt;/author&gt;&lt;author&gt;Pang, H.&lt;/author&gt;&lt;author&gt;Xing, J. X.&lt;/author&gt;&lt;author&gt;Xuan, J. F.&lt;/author&gt;&lt;author&gt;Wang, B. J.&lt;/author&gt;&lt;/authors&gt;&lt;/contributors&gt;&lt;auth-address&gt;School of Forensic Medicine, China Medical University, Shenyang, China.&lt;/auth-address&gt;&lt;titles&gt;&lt;title&gt;Association between mitochondrial DNA variations and schizophrenia in the northern Chinese Han population&lt;/title&gt;&lt;secondary-title&gt;PLoS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One&lt;/full-title&gt;&lt;/alt-periodical&gt;&lt;pages&gt;e0182769&lt;/pages&gt;&lt;volume&gt;12&lt;/volume&gt;&lt;number&gt;8&lt;/number&gt;&lt;dates&gt;&lt;year&gt;2017&lt;/year&gt;&lt;/dates&gt;&lt;isbn&gt;1932-6203 (Electronic)&amp;#xD;1932-6203 (Linking)&lt;/isbn&gt;&lt;accession-num&gt;28846698&lt;/accession-num&gt;&lt;urls&gt;&lt;related-urls&gt;&lt;url&gt;http://www.ncbi.nlm.nih.gov/pubmed/28846698&lt;/url&gt;&lt;/related-urls&gt;&lt;/urls&gt;&lt;custom2&gt;5573569&lt;/custom2&gt;&lt;electronic-resource-num&gt;10.1371/journal.pone.0182769&lt;/electronic-resource-num&gt;&lt;/record&gt;&lt;/Cite&gt;&lt;/EndNote&gt;</w:delInstrText>
        </w:r>
      </w:del>
      <w:r w:rsidR="00AD06DB">
        <w:rPr>
          <w:rFonts w:ascii="Times New Roman" w:hAnsi="Times New Roman"/>
          <w:lang w:val="en-CA"/>
        </w:rPr>
        <w:fldChar w:fldCharType="separate"/>
      </w:r>
      <w:ins w:id="99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"_ENREF_14" \o "Xu, 2017 #560"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00" w:author="CAMH User" w:date="2018-01-10T12:37:00Z">
        <w:r w:rsidR="006B5A2F">
          <w:rPr>
            <w:rFonts w:ascii="Times New Roman" w:hAnsi="Times New Roman"/>
            <w:noProof/>
            <w:lang w:val="en-CA"/>
          </w:rPr>
          <w:t>14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101" w:author="CAMH User" w:date="2018-01-10T12:15:00Z">
        <w:r w:rsidR="00AD06DB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15</w:delText>
        </w:r>
        <w:r w:rsidR="00AD06DB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AD06DB">
        <w:rPr>
          <w:rFonts w:ascii="Times New Roman" w:hAnsi="Times New Roman"/>
          <w:lang w:val="en-CA"/>
        </w:rPr>
        <w:fldChar w:fldCharType="end"/>
      </w:r>
      <w:r w:rsidR="00AD06DB">
        <w:rPr>
          <w:rFonts w:ascii="Times New Roman" w:hAnsi="Times New Roman"/>
          <w:lang w:val="en-CA"/>
        </w:rPr>
        <w:t xml:space="preserve"> performed</w:t>
      </w:r>
      <w:r w:rsidR="00AB3C07">
        <w:rPr>
          <w:rFonts w:ascii="Times New Roman" w:hAnsi="Times New Roman"/>
          <w:lang w:val="en-CA"/>
        </w:rPr>
        <w:t xml:space="preserve"> </w:t>
      </w:r>
      <w:r w:rsidR="002E06DC">
        <w:rPr>
          <w:rFonts w:ascii="Times New Roman" w:hAnsi="Times New Roman"/>
          <w:lang w:val="en-CA"/>
        </w:rPr>
        <w:t>r</w:t>
      </w:r>
      <w:r w:rsidR="00AB3C07" w:rsidRPr="00AB3C07">
        <w:rPr>
          <w:rFonts w:ascii="Times New Roman" w:hAnsi="Times New Roman"/>
          <w:lang w:val="en-CA"/>
        </w:rPr>
        <w:t xml:space="preserve">estriction </w:t>
      </w:r>
      <w:r w:rsidR="002E06DC">
        <w:rPr>
          <w:rFonts w:ascii="Times New Roman" w:hAnsi="Times New Roman"/>
          <w:lang w:val="en-CA"/>
        </w:rPr>
        <w:t>f</w:t>
      </w:r>
      <w:r w:rsidR="00AB3C07" w:rsidRPr="00AB3C07">
        <w:rPr>
          <w:rFonts w:ascii="Times New Roman" w:hAnsi="Times New Roman"/>
          <w:lang w:val="en-CA"/>
        </w:rPr>
        <w:t xml:space="preserve">ragment </w:t>
      </w:r>
      <w:r w:rsidR="002E06DC">
        <w:rPr>
          <w:rFonts w:ascii="Times New Roman" w:hAnsi="Times New Roman"/>
          <w:lang w:val="en-CA"/>
        </w:rPr>
        <w:t>l</w:t>
      </w:r>
      <w:r w:rsidR="00AB3C07" w:rsidRPr="00AB3C07">
        <w:rPr>
          <w:rFonts w:ascii="Times New Roman" w:hAnsi="Times New Roman"/>
          <w:lang w:val="en-CA"/>
        </w:rPr>
        <w:t xml:space="preserve">ength </w:t>
      </w:r>
      <w:r w:rsidR="002E06DC">
        <w:rPr>
          <w:rFonts w:ascii="Times New Roman" w:hAnsi="Times New Roman"/>
          <w:lang w:val="en-CA"/>
        </w:rPr>
        <w:t>p</w:t>
      </w:r>
      <w:r w:rsidR="00AB3C07" w:rsidRPr="00AB3C07">
        <w:rPr>
          <w:rFonts w:ascii="Times New Roman" w:hAnsi="Times New Roman"/>
          <w:lang w:val="en-CA"/>
        </w:rPr>
        <w:t>olymorphism</w:t>
      </w:r>
      <w:r w:rsidR="00AD06DB">
        <w:rPr>
          <w:rFonts w:ascii="Times New Roman" w:hAnsi="Times New Roman"/>
          <w:lang w:val="en-CA"/>
        </w:rPr>
        <w:t xml:space="preserve"> </w:t>
      </w:r>
      <w:r w:rsidR="00AB3C07">
        <w:rPr>
          <w:rFonts w:ascii="Times New Roman" w:hAnsi="Times New Roman"/>
          <w:lang w:val="en-CA"/>
        </w:rPr>
        <w:t xml:space="preserve">PCR (PCR-RFLP) using </w:t>
      </w:r>
      <w:r w:rsidR="00AD06DB">
        <w:rPr>
          <w:rFonts w:ascii="Times New Roman" w:hAnsi="Times New Roman"/>
          <w:lang w:val="en-CA"/>
        </w:rPr>
        <w:t xml:space="preserve">four </w:t>
      </w:r>
      <w:proofErr w:type="spellStart"/>
      <w:r w:rsidR="00AB3C07">
        <w:rPr>
          <w:rFonts w:ascii="Times New Roman" w:hAnsi="Times New Roman"/>
          <w:lang w:val="en-CA"/>
        </w:rPr>
        <w:t>mtDNA</w:t>
      </w:r>
      <w:proofErr w:type="spellEnd"/>
      <w:r w:rsidR="00AB3C07">
        <w:rPr>
          <w:rFonts w:ascii="Times New Roman" w:hAnsi="Times New Roman"/>
          <w:lang w:val="en-CA"/>
        </w:rPr>
        <w:t xml:space="preserve"> SNPs in the </w:t>
      </w:r>
      <w:r w:rsidR="00AD06DB">
        <w:rPr>
          <w:rFonts w:ascii="Times New Roman" w:hAnsi="Times New Roman"/>
          <w:lang w:val="en-CA"/>
        </w:rPr>
        <w:t xml:space="preserve">coding region </w:t>
      </w:r>
      <w:r w:rsidR="00AB3C07">
        <w:rPr>
          <w:rFonts w:ascii="Times New Roman" w:hAnsi="Times New Roman"/>
          <w:lang w:val="en-CA"/>
        </w:rPr>
        <w:t>as well as</w:t>
      </w:r>
      <w:r w:rsidR="00AD06DB">
        <w:rPr>
          <w:rFonts w:ascii="Times New Roman" w:hAnsi="Times New Roman"/>
          <w:lang w:val="en-CA"/>
        </w:rPr>
        <w:t xml:space="preserve"> </w:t>
      </w:r>
      <w:r w:rsidR="00AD06DB">
        <w:rPr>
          <w:rFonts w:ascii="Times New Roman" w:hAnsi="Times New Roman"/>
          <w:lang w:val="en-CA"/>
        </w:rPr>
        <w:lastRenderedPageBreak/>
        <w:t>sequencing</w:t>
      </w:r>
      <w:r w:rsidR="002A4146">
        <w:rPr>
          <w:rFonts w:ascii="Times New Roman" w:hAnsi="Times New Roman"/>
          <w:lang w:val="en-CA"/>
        </w:rPr>
        <w:t xml:space="preserve"> of the</w:t>
      </w:r>
      <w:r w:rsidR="00AD06DB">
        <w:rPr>
          <w:rFonts w:ascii="Times New Roman" w:hAnsi="Times New Roman"/>
          <w:lang w:val="en-CA"/>
        </w:rPr>
        <w:t xml:space="preserve"> control region to analyze haplogroups and variants in</w:t>
      </w:r>
      <w:r w:rsidR="002A4146">
        <w:rPr>
          <w:rFonts w:ascii="Times New Roman" w:hAnsi="Times New Roman"/>
          <w:lang w:val="en-CA"/>
        </w:rPr>
        <w:t xml:space="preserve"> </w:t>
      </w:r>
      <w:r w:rsidR="00AD06DB">
        <w:rPr>
          <w:rFonts w:ascii="Times New Roman" w:hAnsi="Times New Roman"/>
          <w:lang w:val="en-CA"/>
        </w:rPr>
        <w:t>a Han Chinese case-control sample</w:t>
      </w:r>
      <w:r w:rsidR="000430E8">
        <w:rPr>
          <w:rFonts w:ascii="Times New Roman" w:hAnsi="Times New Roman"/>
          <w:lang w:val="en-CA"/>
        </w:rPr>
        <w:t xml:space="preserve"> (313 cases)</w:t>
      </w:r>
      <w:r w:rsidR="00AD06DB">
        <w:rPr>
          <w:rFonts w:ascii="Times New Roman" w:hAnsi="Times New Roman"/>
          <w:lang w:val="en-CA"/>
        </w:rPr>
        <w:t>. They did not find any significant a</w:t>
      </w:r>
      <w:r w:rsidR="002A4146">
        <w:rPr>
          <w:rFonts w:ascii="Times New Roman" w:hAnsi="Times New Roman"/>
          <w:lang w:val="en-CA"/>
        </w:rPr>
        <w:t>ssociation between variants or</w:t>
      </w:r>
      <w:r w:rsidR="00AD06DB">
        <w:rPr>
          <w:rFonts w:ascii="Times New Roman" w:hAnsi="Times New Roman"/>
          <w:lang w:val="en-CA"/>
        </w:rPr>
        <w:t xml:space="preserve"> haplogroups and SCZ</w:t>
      </w:r>
      <w:r w:rsidR="002A4146">
        <w:rPr>
          <w:rFonts w:ascii="Times New Roman" w:hAnsi="Times New Roman"/>
          <w:lang w:val="en-CA"/>
        </w:rPr>
        <w:t xml:space="preserve"> risk</w:t>
      </w:r>
      <w:r w:rsidR="00AD06DB">
        <w:rPr>
          <w:rFonts w:ascii="Times New Roman" w:hAnsi="Times New Roman"/>
          <w:lang w:val="en-CA"/>
        </w:rPr>
        <w:t xml:space="preserve">. </w:t>
      </w:r>
    </w:p>
    <w:p w14:paraId="5F468348" w14:textId="7E148D14" w:rsidR="00CC52B3" w:rsidRDefault="00A20372" w:rsidP="00D324F8">
      <w:pPr>
        <w:spacing w:line="480" w:lineRule="auto"/>
        <w:rPr>
          <w:rFonts w:ascii="Times New Roman" w:hAnsi="Times New Roman"/>
          <w:color w:val="000000"/>
          <w:lang w:val="en-CA"/>
        </w:rPr>
      </w:pPr>
      <w:r>
        <w:rPr>
          <w:rFonts w:ascii="Times New Roman" w:hAnsi="Times New Roman"/>
          <w:lang w:val="en-CA"/>
        </w:rPr>
        <w:t xml:space="preserve">Two studies, the largest to date, </w:t>
      </w:r>
      <w:r w:rsidRPr="008051F1">
        <w:rPr>
          <w:rFonts w:ascii="Times New Roman" w:hAnsi="Times New Roman"/>
          <w:lang w:val="en-CA"/>
        </w:rPr>
        <w:t>with approximately 3,000 cases each and partially overlapping samples</w:t>
      </w:r>
      <w:r>
        <w:rPr>
          <w:rFonts w:ascii="Times New Roman" w:hAnsi="Times New Roman"/>
          <w:lang w:val="en-CA"/>
        </w:rPr>
        <w:t xml:space="preserve"> </w:t>
      </w:r>
      <w:r>
        <w:rPr>
          <w:rFonts w:ascii="Times New Roman" w:hAnsi="Times New Roman"/>
          <w:lang w:val="en-CA"/>
        </w:rPr>
        <w:fldChar w:fldCharType="begin">
          <w:fldData xml:space="preserve">PEVuZE5vdGU+PENpdGU+PEF1dGhvcj5TZXF1ZWlyYTwvQXV0aG9yPjxZZWFyPjIwMTI8L1llYXI+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</w:fldData>
        </w:fldChar>
      </w:r>
      <w:ins w:id="102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103" w:author="CAMH User" w:date="2018-01-10T12:15:00Z">
        <w:r w:rsidR="00AD06DB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AD06DB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PEVuZE5vdGU+PENpdGU+PEF1dGhvcj5TZXF1ZWlyYTwvQXV0aG9yPjxZZWFyPjIwMTI8L1llYXI+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</w:fldData>
          </w:fldChar>
        </w:r>
        <w:r w:rsidR="00AD06DB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AD06DB" w:rsidDel="009D0CFA">
          <w:rPr>
            <w:rFonts w:ascii="Times New Roman" w:hAnsi="Times New Roman"/>
            <w:lang w:val="en-CA"/>
          </w:rPr>
        </w:r>
        <w:r w:rsidR="00AD06DB" w:rsidDel="009D0CFA">
          <w:rPr>
            <w:rFonts w:ascii="Times New Roman" w:hAnsi="Times New Roman"/>
            <w:lang w:val="en-CA"/>
          </w:rPr>
          <w:fldChar w:fldCharType="end"/>
        </w:r>
      </w:del>
      <w:ins w:id="104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PEVuZE5vdGU+PENpdGU+PEF1dGhvcj5TZXF1ZWlyYTwvQXV0aG9yPjxZZWFyPjIwMTI8L1llYXI+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>
        <w:rPr>
          <w:rFonts w:ascii="Times New Roman" w:hAnsi="Times New Roman"/>
          <w:lang w:val="en-CA"/>
        </w:rPr>
      </w:r>
      <w:r>
        <w:rPr>
          <w:rFonts w:ascii="Times New Roman" w:hAnsi="Times New Roman"/>
          <w:lang w:val="en-CA"/>
        </w:rPr>
        <w:fldChar w:fldCharType="separate"/>
      </w:r>
      <w:ins w:id="105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"_ENREF_7" \o "Hudson, 2014 #163"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06" w:author="CAMH User" w:date="2018-01-10T12:37:00Z">
        <w:r w:rsidR="006B5A2F">
          <w:rPr>
            <w:rFonts w:ascii="Times New Roman" w:hAnsi="Times New Roman"/>
            <w:noProof/>
            <w:lang w:val="en-CA"/>
          </w:rPr>
          <w:t>7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,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"_ENREF_15" \o "Sequeira, 2012 #186"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07" w:author="CAMH User" w:date="2018-01-10T12:37:00Z">
        <w:r w:rsidR="006B5A2F">
          <w:rPr>
            <w:rFonts w:ascii="Times New Roman" w:hAnsi="Times New Roman"/>
            <w:noProof/>
            <w:lang w:val="en-CA"/>
          </w:rPr>
          <w:t>15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108" w:author="CAMH User" w:date="2018-01-10T12:15:00Z">
        <w:r w:rsidR="00AD06DB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8</w:delText>
        </w:r>
        <w:r w:rsidR="00AD06DB" w:rsidDel="009D0CFA">
          <w:rPr>
            <w:rFonts w:ascii="Times New Roman" w:hAnsi="Times New Roman"/>
            <w:noProof/>
            <w:lang w:val="en-CA"/>
          </w:rPr>
          <w:delText>,</w:delText>
        </w:r>
        <w:r w:rsidR="003805BB" w:rsidDel="009D0CFA">
          <w:rPr>
            <w:rFonts w:ascii="Times New Roman" w:hAnsi="Times New Roman"/>
            <w:noProof/>
            <w:lang w:val="en-CA"/>
          </w:rPr>
          <w:delText>16</w:delText>
        </w:r>
        <w:r w:rsidR="00AD06DB" w:rsidDel="009D0CFA">
          <w:rPr>
            <w:rFonts w:ascii="Times New Roman" w:hAnsi="Times New Roman"/>
            <w:noProof/>
            <w:lang w:val="en-CA"/>
          </w:rPr>
          <w:delText>]</w:delText>
        </w:r>
      </w:del>
      <w:r>
        <w:rPr>
          <w:rFonts w:ascii="Times New Roman" w:hAnsi="Times New Roman"/>
          <w:lang w:val="en-CA"/>
        </w:rPr>
        <w:fldChar w:fldCharType="end"/>
      </w:r>
      <w:r w:rsidRPr="008051F1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CA"/>
        </w:rPr>
        <w:t>investigated</w:t>
      </w:r>
      <w:r w:rsidRPr="008051F1">
        <w:rPr>
          <w:rFonts w:ascii="Times New Roman" w:hAnsi="Times New Roman"/>
          <w:lang w:val="en-CA"/>
        </w:rPr>
        <w:t xml:space="preserve"> </w:t>
      </w:r>
      <w:r>
        <w:rPr>
          <w:rFonts w:ascii="Times New Roman" w:hAnsi="Times New Roman"/>
          <w:lang w:val="en-CA"/>
        </w:rPr>
        <w:t xml:space="preserve">SNPs </w:t>
      </w:r>
      <w:r w:rsidRPr="008051F1">
        <w:rPr>
          <w:rFonts w:ascii="Times New Roman" w:hAnsi="Times New Roman"/>
          <w:lang w:val="en-CA"/>
        </w:rPr>
        <w:t>and found nomin</w:t>
      </w:r>
      <w:r>
        <w:rPr>
          <w:rFonts w:ascii="Times New Roman" w:hAnsi="Times New Roman"/>
          <w:lang w:val="en-CA"/>
        </w:rPr>
        <w:t xml:space="preserve">al associations. </w:t>
      </w:r>
      <w:r w:rsidR="00D324F8">
        <w:rPr>
          <w:rFonts w:ascii="Times New Roman" w:hAnsi="Times New Roman"/>
          <w:lang w:val="en-CA"/>
        </w:rPr>
        <w:t xml:space="preserve">A study in Han Chinese families reported </w:t>
      </w:r>
      <w:r w:rsidR="00811EF6">
        <w:rPr>
          <w:rFonts w:ascii="Times New Roman" w:hAnsi="Times New Roman"/>
          <w:lang w:val="en-CA"/>
        </w:rPr>
        <w:t xml:space="preserve">the </w:t>
      </w:r>
      <w:r w:rsidR="00D324F8">
        <w:rPr>
          <w:rFonts w:ascii="Times New Roman" w:hAnsi="Times New Roman"/>
          <w:lang w:val="en-CA"/>
        </w:rPr>
        <w:t xml:space="preserve">presence of private non-synonymous variants in </w:t>
      </w:r>
      <w:proofErr w:type="spellStart"/>
      <w:r w:rsidR="00D324F8">
        <w:rPr>
          <w:rFonts w:ascii="Times New Roman" w:hAnsi="Times New Roman"/>
          <w:lang w:val="en-CA"/>
        </w:rPr>
        <w:t>probands</w:t>
      </w:r>
      <w:proofErr w:type="spellEnd"/>
      <w:r w:rsidR="00D324F8">
        <w:rPr>
          <w:rFonts w:ascii="Times New Roman" w:hAnsi="Times New Roman"/>
          <w:lang w:val="en-CA"/>
        </w:rPr>
        <w:t xml:space="preserve"> with SCZ </w:t>
      </w:r>
      <w:r w:rsidR="00D324F8">
        <w:rPr>
          <w:rFonts w:ascii="Times New Roman" w:hAnsi="Times New Roman"/>
          <w:lang w:val="en-CA"/>
        </w:rPr>
        <w:fldChar w:fldCharType="begin">
          <w:fldData xml:space="preserve">PEVuZE5vdGU+PENpdGU+PEF1dGhvcj5CaTwvQXV0aG9yPjxZZWFyPjIwMTY8L1llYXI+PFJlY051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</w:fldData>
        </w:fldChar>
      </w:r>
      <w:ins w:id="109" w:author="CAMH User" w:date="2018-01-10T12:37:00Z">
        <w:r w:rsidR="006B5A2F">
          <w:rPr>
            <w:rFonts w:ascii="Times New Roman" w:hAnsi="Times New Roman"/>
            <w:lang w:val="en-CA"/>
          </w:rPr>
          <w:instrText xml:space="preserve"> ADDIN EN.CITE </w:instrText>
        </w:r>
      </w:ins>
      <w:del w:id="110" w:author="CAMH User" w:date="2018-01-10T12:15:00Z">
        <w:r w:rsidR="00AD06DB" w:rsidDel="009D0CFA">
          <w:rPr>
            <w:rFonts w:ascii="Times New Roman" w:hAnsi="Times New Roman"/>
            <w:lang w:val="en-CA"/>
          </w:rPr>
          <w:delInstrText xml:space="preserve"> ADDIN EN.CITE </w:delInstrText>
        </w:r>
        <w:r w:rsidR="00AD06DB" w:rsidDel="009D0CFA">
          <w:rPr>
            <w:rFonts w:ascii="Times New Roman" w:hAnsi="Times New Roman"/>
            <w:lang w:val="en-CA"/>
          </w:rPr>
          <w:fldChar w:fldCharType="begin">
            <w:fldData xml:space="preserve">PEVuZE5vdGU+PENpdGU+PEF1dGhvcj5CaTwvQXV0aG9yPjxZZWFyPjIwMTY8L1llYXI+PFJlY051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</w:fldData>
          </w:fldChar>
        </w:r>
        <w:r w:rsidR="00AD06DB" w:rsidDel="009D0CFA">
          <w:rPr>
            <w:rFonts w:ascii="Times New Roman" w:hAnsi="Times New Roman"/>
            <w:lang w:val="en-CA"/>
          </w:rPr>
          <w:delInstrText xml:space="preserve"> ADDIN EN.CITE.DATA </w:delInstrText>
        </w:r>
        <w:r w:rsidR="00AD06DB" w:rsidDel="009D0CFA">
          <w:rPr>
            <w:rFonts w:ascii="Times New Roman" w:hAnsi="Times New Roman"/>
            <w:lang w:val="en-CA"/>
          </w:rPr>
        </w:r>
        <w:r w:rsidR="00AD06DB" w:rsidDel="009D0CFA">
          <w:rPr>
            <w:rFonts w:ascii="Times New Roman" w:hAnsi="Times New Roman"/>
            <w:lang w:val="en-CA"/>
          </w:rPr>
          <w:fldChar w:fldCharType="end"/>
        </w:r>
      </w:del>
      <w:ins w:id="111" w:author="CAMH User" w:date="2018-01-10T12:37:00Z">
        <w:r w:rsidR="006B5A2F">
          <w:rPr>
            <w:rFonts w:ascii="Times New Roman" w:hAnsi="Times New Roman"/>
            <w:lang w:val="en-CA"/>
          </w:rPr>
          <w:fldChar w:fldCharType="begin">
            <w:fldData xml:space="preserve">PEVuZE5vdGU+PENpdGU+PEF1dGhvcj5CaTwvQXV0aG9yPjxZZWFyPjIwMTY8L1llYXI+PFJlY051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</w:fldData>
          </w:fldChar>
        </w:r>
        <w:r w:rsidR="006B5A2F">
          <w:rPr>
            <w:rFonts w:ascii="Times New Roman" w:hAnsi="Times New Roman"/>
            <w:lang w:val="en-CA"/>
          </w:rPr>
          <w:instrText xml:space="preserve"> ADDIN EN.CITE.DATA </w:instrText>
        </w:r>
        <w:r w:rsidR="006B5A2F">
          <w:rPr>
            <w:rFonts w:ascii="Times New Roman" w:hAnsi="Times New Roman"/>
            <w:lang w:val="en-CA"/>
          </w:rPr>
        </w:r>
        <w:r w:rsidR="006B5A2F">
          <w:rPr>
            <w:rFonts w:ascii="Times New Roman" w:hAnsi="Times New Roman"/>
            <w:lang w:val="en-CA"/>
          </w:rPr>
          <w:fldChar w:fldCharType="end"/>
        </w:r>
      </w:ins>
      <w:r w:rsidR="00D324F8">
        <w:rPr>
          <w:rFonts w:ascii="Times New Roman" w:hAnsi="Times New Roman"/>
          <w:lang w:val="en-CA"/>
        </w:rPr>
      </w:r>
      <w:r w:rsidR="00D324F8">
        <w:rPr>
          <w:rFonts w:ascii="Times New Roman" w:hAnsi="Times New Roman"/>
          <w:lang w:val="en-CA"/>
        </w:rPr>
        <w:fldChar w:fldCharType="separate"/>
      </w:r>
      <w:ins w:id="112" w:author="CAMH User" w:date="2018-01-10T12:37:00Z">
        <w:r w:rsidR="006B5A2F">
          <w:rPr>
            <w:rFonts w:ascii="Times New Roman" w:hAnsi="Times New Roman"/>
            <w:noProof/>
            <w:lang w:val="en-CA"/>
          </w:rPr>
          <w:t>[</w:t>
        </w:r>
        <w:r w:rsidR="006B5A2F">
          <w:rPr>
            <w:rFonts w:ascii="Times New Roman" w:hAnsi="Times New Roman"/>
            <w:noProof/>
            <w:lang w:val="en-CA"/>
          </w:rPr>
          <w:fldChar w:fldCharType="begin"/>
        </w:r>
        <w:r w:rsidR="006B5A2F">
          <w:rPr>
            <w:rFonts w:ascii="Times New Roman" w:hAnsi="Times New Roman"/>
            <w:noProof/>
            <w:lang w:val="en-CA"/>
          </w:rPr>
          <w:instrText xml:space="preserve"> HYPERLINK \l "_ENREF_16" \o "Bi, 2016 #559" </w:instrText>
        </w:r>
      </w:ins>
      <w:r w:rsidR="006B5A2F">
        <w:rPr>
          <w:rFonts w:ascii="Times New Roman" w:hAnsi="Times New Roman"/>
          <w:noProof/>
          <w:lang w:val="en-CA"/>
        </w:rPr>
        <w:fldChar w:fldCharType="separate"/>
      </w:r>
      <w:ins w:id="113" w:author="CAMH User" w:date="2018-01-10T12:37:00Z">
        <w:r w:rsidR="006B5A2F">
          <w:rPr>
            <w:rFonts w:ascii="Times New Roman" w:hAnsi="Times New Roman"/>
            <w:noProof/>
            <w:lang w:val="en-CA"/>
          </w:rPr>
          <w:t>16</w:t>
        </w:r>
        <w:r w:rsidR="006B5A2F">
          <w:rPr>
            <w:rFonts w:ascii="Times New Roman" w:hAnsi="Times New Roman"/>
            <w:noProof/>
            <w:lang w:val="en-CA"/>
          </w:rPr>
          <w:fldChar w:fldCharType="end"/>
        </w:r>
        <w:r w:rsidR="006B5A2F">
          <w:rPr>
            <w:rFonts w:ascii="Times New Roman" w:hAnsi="Times New Roman"/>
            <w:noProof/>
            <w:lang w:val="en-CA"/>
          </w:rPr>
          <w:t>]</w:t>
        </w:r>
      </w:ins>
      <w:del w:id="114" w:author="CAMH User" w:date="2018-01-10T12:15:00Z">
        <w:r w:rsidR="00AD06DB" w:rsidDel="009D0CFA">
          <w:rPr>
            <w:rFonts w:ascii="Times New Roman" w:hAnsi="Times New Roman"/>
            <w:noProof/>
            <w:lang w:val="en-CA"/>
          </w:rPr>
          <w:delText>[</w:delText>
        </w:r>
        <w:r w:rsidR="003805BB" w:rsidDel="009D0CFA">
          <w:rPr>
            <w:rFonts w:ascii="Times New Roman" w:hAnsi="Times New Roman"/>
            <w:noProof/>
            <w:lang w:val="en-CA"/>
          </w:rPr>
          <w:delText>17</w:delText>
        </w:r>
        <w:r w:rsidR="00AD06DB" w:rsidDel="009D0CFA">
          <w:rPr>
            <w:rFonts w:ascii="Times New Roman" w:hAnsi="Times New Roman"/>
            <w:noProof/>
            <w:lang w:val="en-CA"/>
          </w:rPr>
          <w:delText>]</w:delText>
        </w:r>
      </w:del>
      <w:r w:rsidR="00D324F8">
        <w:rPr>
          <w:rFonts w:ascii="Times New Roman" w:hAnsi="Times New Roman"/>
          <w:lang w:val="en-CA"/>
        </w:rPr>
        <w:fldChar w:fldCharType="end"/>
      </w:r>
      <w:r>
        <w:rPr>
          <w:rFonts w:ascii="Times New Roman" w:hAnsi="Times New Roman"/>
          <w:lang w:val="en-CA"/>
        </w:rPr>
        <w:t>.</w:t>
      </w:r>
      <w:r w:rsidR="004A6811">
        <w:rPr>
          <w:rFonts w:ascii="Times New Roman" w:hAnsi="Times New Roman"/>
          <w:lang w:val="en-CA"/>
        </w:rPr>
        <w:t xml:space="preserve"> </w:t>
      </w:r>
      <w:r w:rsidR="007B0E5E">
        <w:rPr>
          <w:rFonts w:ascii="Times New Roman" w:hAnsi="Times New Roman"/>
          <w:lang w:val="en-CA"/>
        </w:rPr>
        <w:t xml:space="preserve"> Here, </w:t>
      </w:r>
      <w:r w:rsidR="004A6811">
        <w:rPr>
          <w:rFonts w:ascii="Times New Roman" w:hAnsi="Times New Roman"/>
          <w:lang w:val="en-CA"/>
        </w:rPr>
        <w:t>we</w:t>
      </w:r>
      <w:r w:rsidR="008051F1">
        <w:rPr>
          <w:rFonts w:ascii="Times New Roman" w:hAnsi="Times New Roman"/>
          <w:lang w:val="en-CA"/>
        </w:rPr>
        <w:t xml:space="preserve"> </w:t>
      </w:r>
      <w:r w:rsidR="00EC3439" w:rsidRPr="00C31BDB">
        <w:rPr>
          <w:rFonts w:ascii="Times New Roman" w:hAnsi="Times New Roman"/>
        </w:rPr>
        <w:t>tested</w:t>
      </w:r>
      <w:r w:rsidR="00BD75B6" w:rsidRPr="00C31BDB">
        <w:rPr>
          <w:rFonts w:ascii="Times New Roman" w:hAnsi="Times New Roman"/>
          <w:color w:val="000000"/>
          <w:lang w:val="en-CA"/>
        </w:rPr>
        <w:t xml:space="preserve"> the hypothesis that </w:t>
      </w:r>
      <w:r w:rsidR="00945CF8" w:rsidRPr="00C31BDB">
        <w:rPr>
          <w:rFonts w:ascii="Times New Roman" w:hAnsi="Times New Roman"/>
          <w:color w:val="000000"/>
          <w:lang w:val="en-CA"/>
        </w:rPr>
        <w:t>mitochondrial DNA</w:t>
      </w:r>
      <w:r w:rsidR="00BD75B6" w:rsidRPr="00C31BDB">
        <w:rPr>
          <w:rFonts w:ascii="Times New Roman" w:hAnsi="Times New Roman"/>
          <w:color w:val="000000"/>
          <w:lang w:val="en-CA"/>
        </w:rPr>
        <w:t xml:space="preserve"> variants play a role in SCZ</w:t>
      </w:r>
      <w:r w:rsidR="00EC3439" w:rsidRPr="00C31BDB">
        <w:rPr>
          <w:rFonts w:ascii="Times New Roman" w:hAnsi="Times New Roman"/>
          <w:color w:val="000000"/>
          <w:lang w:val="en-CA"/>
        </w:rPr>
        <w:t>.</w:t>
      </w:r>
      <w:r w:rsidR="00365E7C" w:rsidRPr="00C31BDB">
        <w:rPr>
          <w:rFonts w:ascii="Times New Roman" w:hAnsi="Times New Roman"/>
          <w:color w:val="000000"/>
          <w:lang w:val="en-CA"/>
        </w:rPr>
        <w:t xml:space="preserve"> </w:t>
      </w:r>
      <w:r w:rsidR="00EC3439" w:rsidRPr="00C31BDB">
        <w:rPr>
          <w:rFonts w:ascii="Times New Roman" w:hAnsi="Times New Roman"/>
          <w:color w:val="000000"/>
          <w:lang w:val="en-CA"/>
        </w:rPr>
        <w:t>To</w:t>
      </w:r>
      <w:r w:rsidR="00CC52B3" w:rsidRPr="00C31BDB">
        <w:rPr>
          <w:rFonts w:ascii="Times New Roman" w:hAnsi="Times New Roman"/>
          <w:color w:val="000000"/>
          <w:lang w:val="en-CA"/>
        </w:rPr>
        <w:t xml:space="preserve"> the best of our </w:t>
      </w:r>
      <w:r w:rsidR="00FB5CEB" w:rsidRPr="00C31BDB">
        <w:rPr>
          <w:rFonts w:ascii="Times New Roman" w:hAnsi="Times New Roman"/>
          <w:color w:val="000000"/>
          <w:lang w:val="en-CA"/>
        </w:rPr>
        <w:t>knowledge</w:t>
      </w:r>
      <w:r w:rsidR="00365E7C" w:rsidRPr="00C31BDB">
        <w:rPr>
          <w:rFonts w:ascii="Times New Roman" w:hAnsi="Times New Roman"/>
          <w:color w:val="000000"/>
          <w:lang w:val="en-CA"/>
        </w:rPr>
        <w:t>,</w:t>
      </w:r>
      <w:r w:rsidR="00CC52B3" w:rsidRPr="00C31BDB">
        <w:rPr>
          <w:rFonts w:ascii="Times New Roman" w:hAnsi="Times New Roman"/>
          <w:color w:val="000000"/>
          <w:lang w:val="en-CA"/>
        </w:rPr>
        <w:t xml:space="preserve"> this is the largest study </w:t>
      </w:r>
      <w:r w:rsidR="00202C4E" w:rsidRPr="00C31BDB">
        <w:rPr>
          <w:rFonts w:ascii="Times New Roman" w:hAnsi="Times New Roman"/>
          <w:color w:val="000000"/>
          <w:lang w:val="en-CA"/>
        </w:rPr>
        <w:t>of its type</w:t>
      </w:r>
      <w:r w:rsidR="00CC52B3" w:rsidRPr="00C31BDB">
        <w:rPr>
          <w:rFonts w:ascii="Times New Roman" w:hAnsi="Times New Roman"/>
          <w:color w:val="000000"/>
          <w:lang w:val="en-CA"/>
        </w:rPr>
        <w:t xml:space="preserve">. </w:t>
      </w:r>
    </w:p>
    <w:p w14:paraId="24E5BA33" w14:textId="2C44004C" w:rsidR="00AE4B25" w:rsidRPr="00C31BDB" w:rsidRDefault="00AE4B25" w:rsidP="00017203">
      <w:pPr>
        <w:spacing w:line="480" w:lineRule="auto"/>
        <w:rPr>
          <w:rFonts w:ascii="Times New Roman" w:hAnsi="Times New Roman"/>
          <w:color w:val="000000"/>
          <w:lang w:val="en-CA"/>
        </w:rPr>
      </w:pPr>
    </w:p>
    <w:p w14:paraId="20FA8717" w14:textId="461D31A8" w:rsidR="00596C77" w:rsidRPr="0057485A" w:rsidRDefault="004A6811" w:rsidP="00A41F2F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  <w:lang w:val="en-CA"/>
        </w:rPr>
      </w:pPr>
      <w:r w:rsidRPr="0057485A">
        <w:rPr>
          <w:rFonts w:ascii="Times New Roman" w:hAnsi="Times New Roman"/>
          <w:b/>
          <w:color w:val="000000"/>
          <w:sz w:val="36"/>
          <w:szCs w:val="36"/>
          <w:lang w:val="en-CA"/>
        </w:rPr>
        <w:t>Methods</w:t>
      </w:r>
    </w:p>
    <w:p w14:paraId="06955B6C" w14:textId="3866D58A" w:rsidR="004A6811" w:rsidRPr="0057485A" w:rsidRDefault="004A6811" w:rsidP="00A41F2F">
      <w:pPr>
        <w:spacing w:line="480" w:lineRule="auto"/>
        <w:rPr>
          <w:rFonts w:ascii="Times New Roman" w:hAnsi="Times New Roman"/>
          <w:b/>
          <w:color w:val="000000"/>
          <w:sz w:val="32"/>
          <w:szCs w:val="32"/>
          <w:lang w:val="en-CA"/>
        </w:rPr>
      </w:pPr>
      <w:r w:rsidRPr="0057485A">
        <w:rPr>
          <w:rFonts w:ascii="Times New Roman" w:hAnsi="Times New Roman"/>
          <w:b/>
          <w:color w:val="000000"/>
          <w:sz w:val="32"/>
          <w:szCs w:val="32"/>
          <w:lang w:val="en-CA"/>
        </w:rPr>
        <w:t>Genotyping quality control</w:t>
      </w:r>
    </w:p>
    <w:p w14:paraId="49D8B072" w14:textId="595BFDF5" w:rsidR="00803EC9" w:rsidRDefault="00511BB0" w:rsidP="00803EC9">
      <w:pPr>
        <w:spacing w:line="480" w:lineRule="auto"/>
        <w:rPr>
          <w:rFonts w:ascii="Times New Roman" w:hAnsi="Times New Roman"/>
          <w:color w:val="000000"/>
          <w:szCs w:val="22"/>
        </w:rPr>
      </w:pPr>
      <w:r w:rsidRPr="00C31BDB">
        <w:rPr>
          <w:rFonts w:ascii="Times New Roman" w:hAnsi="Times New Roman"/>
          <w:color w:val="000000"/>
          <w:lang w:val="en-CA"/>
        </w:rPr>
        <w:t xml:space="preserve">A comprehensive set of </w:t>
      </w:r>
      <w:r w:rsidR="000430E8">
        <w:rPr>
          <w:rFonts w:ascii="Times New Roman" w:hAnsi="Times New Roman"/>
          <w:color w:val="000000"/>
          <w:lang w:val="en-CA"/>
        </w:rPr>
        <w:t xml:space="preserve">220 </w:t>
      </w:r>
      <w:r w:rsidRPr="00C31BDB">
        <w:rPr>
          <w:rFonts w:ascii="Times New Roman" w:hAnsi="Times New Roman"/>
          <w:color w:val="000000"/>
          <w:lang w:val="en-CA"/>
        </w:rPr>
        <w:t>m</w:t>
      </w:r>
      <w:r w:rsidR="00BD75B6" w:rsidRPr="00C31BDB">
        <w:rPr>
          <w:rFonts w:ascii="Times New Roman" w:hAnsi="Times New Roman"/>
          <w:color w:val="000000"/>
          <w:lang w:val="en-CA"/>
        </w:rPr>
        <w:t xml:space="preserve">itochondrial SNPs were </w:t>
      </w:r>
      <w:r w:rsidRPr="00C31BDB">
        <w:rPr>
          <w:rFonts w:ascii="Times New Roman" w:hAnsi="Times New Roman"/>
          <w:color w:val="000000"/>
          <w:lang w:val="en-CA"/>
        </w:rPr>
        <w:t>genotype</w:t>
      </w:r>
      <w:r w:rsidR="000348A9" w:rsidRPr="00C31BDB">
        <w:rPr>
          <w:rFonts w:ascii="Times New Roman" w:hAnsi="Times New Roman"/>
          <w:color w:val="000000"/>
          <w:lang w:val="en-CA"/>
        </w:rPr>
        <w:t>d</w:t>
      </w:r>
      <w:r w:rsidRPr="00C31BDB">
        <w:rPr>
          <w:rFonts w:ascii="Times New Roman" w:hAnsi="Times New Roman"/>
          <w:color w:val="000000"/>
          <w:lang w:val="en-CA"/>
        </w:rPr>
        <w:t xml:space="preserve"> </w:t>
      </w:r>
      <w:r w:rsidR="009B4DEF" w:rsidRPr="00C31BDB">
        <w:rPr>
          <w:rFonts w:ascii="Times New Roman" w:hAnsi="Times New Roman"/>
          <w:color w:val="000000"/>
          <w:lang w:val="en-CA"/>
        </w:rPr>
        <w:t xml:space="preserve">in one batch </w:t>
      </w:r>
      <w:r w:rsidRPr="00C31BDB">
        <w:rPr>
          <w:rFonts w:ascii="Times New Roman" w:hAnsi="Times New Roman"/>
          <w:color w:val="000000"/>
          <w:lang w:val="en-CA"/>
        </w:rPr>
        <w:t xml:space="preserve">using </w:t>
      </w:r>
      <w:r w:rsidR="00BD75B6" w:rsidRPr="00C31BDB">
        <w:rPr>
          <w:rFonts w:ascii="Times New Roman" w:hAnsi="Times New Roman"/>
        </w:rPr>
        <w:t xml:space="preserve">Illumina </w:t>
      </w:r>
      <w:proofErr w:type="spellStart"/>
      <w:r w:rsidR="00340F1E" w:rsidRPr="00C31BDB">
        <w:rPr>
          <w:rFonts w:ascii="Times New Roman" w:hAnsi="Times New Roman"/>
        </w:rPr>
        <w:t>H</w:t>
      </w:r>
      <w:r w:rsidR="00BD75B6" w:rsidRPr="00C31BDB">
        <w:rPr>
          <w:rFonts w:ascii="Times New Roman" w:hAnsi="Times New Roman"/>
        </w:rPr>
        <w:t>uman</w:t>
      </w:r>
      <w:r w:rsidR="00340F1E" w:rsidRPr="00C31BDB">
        <w:rPr>
          <w:rFonts w:ascii="Times New Roman" w:hAnsi="Times New Roman"/>
        </w:rPr>
        <w:t>E</w:t>
      </w:r>
      <w:r w:rsidR="00BD75B6" w:rsidRPr="00C31BDB">
        <w:rPr>
          <w:rFonts w:ascii="Times New Roman" w:hAnsi="Times New Roman"/>
        </w:rPr>
        <w:t>xome</w:t>
      </w:r>
      <w:proofErr w:type="spellEnd"/>
      <w:r w:rsidR="00BD75B6" w:rsidRPr="00C31BDB">
        <w:rPr>
          <w:rFonts w:ascii="Times New Roman" w:hAnsi="Times New Roman"/>
        </w:rPr>
        <w:t xml:space="preserve"> </w:t>
      </w:r>
      <w:r w:rsidR="00340F1E" w:rsidRPr="00C31BDB">
        <w:rPr>
          <w:rFonts w:ascii="Times New Roman" w:hAnsi="Times New Roman"/>
        </w:rPr>
        <w:t xml:space="preserve">arrays </w:t>
      </w:r>
      <w:r w:rsidR="00BD75B6" w:rsidRPr="00C31BDB">
        <w:rPr>
          <w:rFonts w:ascii="Times New Roman" w:hAnsi="Times New Roman"/>
        </w:rPr>
        <w:t xml:space="preserve">and tested for association in </w:t>
      </w:r>
      <w:r w:rsidR="00340F1E" w:rsidRPr="00C31BDB">
        <w:rPr>
          <w:rFonts w:ascii="Times New Roman" w:hAnsi="Times New Roman"/>
        </w:rPr>
        <w:t xml:space="preserve">a </w:t>
      </w:r>
      <w:r w:rsidR="009B4DEF" w:rsidRPr="00C31BDB">
        <w:rPr>
          <w:rFonts w:ascii="Times New Roman" w:hAnsi="Times New Roman"/>
        </w:rPr>
        <w:t xml:space="preserve">previously described </w:t>
      </w:r>
      <w:r w:rsidR="00BD75B6" w:rsidRPr="00C31BDB">
        <w:rPr>
          <w:rFonts w:ascii="Times New Roman" w:hAnsi="Times New Roman"/>
        </w:rPr>
        <w:t xml:space="preserve">Swedish SCZ </w:t>
      </w:r>
      <w:r w:rsidR="00340F1E" w:rsidRPr="00C31BDB">
        <w:rPr>
          <w:rFonts w:ascii="Times New Roman" w:hAnsi="Times New Roman"/>
        </w:rPr>
        <w:t xml:space="preserve">case-control </w:t>
      </w:r>
      <w:r w:rsidR="00BD75B6" w:rsidRPr="00C31BDB">
        <w:rPr>
          <w:rFonts w:ascii="Times New Roman" w:hAnsi="Times New Roman"/>
        </w:rPr>
        <w:t>sample (N=</w:t>
      </w:r>
      <w:r w:rsidR="00910679" w:rsidRPr="00C31BDB">
        <w:rPr>
          <w:rFonts w:ascii="Times New Roman" w:hAnsi="Times New Roman"/>
        </w:rPr>
        <w:t>10,771</w:t>
      </w:r>
      <w:r w:rsidR="00BD75B6" w:rsidRPr="00C31BDB">
        <w:rPr>
          <w:rFonts w:ascii="Times New Roman" w:hAnsi="Times New Roman"/>
        </w:rPr>
        <w:t>)</w:t>
      </w:r>
      <w:r w:rsidR="00B92B45">
        <w:rPr>
          <w:rFonts w:ascii="Times New Roman" w:hAnsi="Times New Roman"/>
        </w:rPr>
        <w:t xml:space="preserve"> </w:t>
      </w:r>
      <w:r w:rsidR="00543533" w:rsidRPr="00C31BDB">
        <w:rPr>
          <w:rFonts w:ascii="Times New Roman" w:hAnsi="Times New Roman"/>
        </w:rPr>
        <w:fldChar w:fldCharType="begin">
          <w:fldData xml:space="preserve">PEVuZE5vdGU+PENpdGU+PEF1dGhvcj5SaXBrZTwvQXV0aG9yPjxZZWFyPjIwMTM8L1llYXI+PFJl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</w:fldData>
        </w:fldChar>
      </w:r>
      <w:ins w:id="115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116" w:author="CAMH User" w:date="2018-01-10T12:15:00Z">
        <w:r w:rsidR="00DE0FA7" w:rsidDel="009D0CFA">
          <w:rPr>
            <w:rFonts w:ascii="Times New Roman" w:hAnsi="Times New Roman"/>
          </w:rPr>
          <w:delInstrText xml:space="preserve"> ADDIN EN.CITE </w:delInstrText>
        </w:r>
        <w:r w:rsidR="00DE0FA7" w:rsidDel="009D0CFA">
          <w:rPr>
            <w:rFonts w:ascii="Times New Roman" w:hAnsi="Times New Roman"/>
          </w:rPr>
          <w:fldChar w:fldCharType="begin">
            <w:fldData xml:space="preserve">PEVuZE5vdGU+PENpdGU+PEF1dGhvcj5SaXBrZTwvQXV0aG9yPjxZZWFyPjIwMTM8L1llYXI+PFJl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</w:fldData>
          </w:fldChar>
        </w:r>
        <w:r w:rsidR="00DE0FA7" w:rsidDel="009D0CFA">
          <w:rPr>
            <w:rFonts w:ascii="Times New Roman" w:hAnsi="Times New Roman"/>
          </w:rPr>
          <w:delInstrText xml:space="preserve"> ADDIN EN.CITE.DATA </w:delInstrText>
        </w:r>
        <w:r w:rsidR="00DE0FA7" w:rsidDel="009D0CFA">
          <w:rPr>
            <w:rFonts w:ascii="Times New Roman" w:hAnsi="Times New Roman"/>
          </w:rPr>
        </w:r>
        <w:r w:rsidR="00DE0FA7" w:rsidDel="009D0CFA">
          <w:rPr>
            <w:rFonts w:ascii="Times New Roman" w:hAnsi="Times New Roman"/>
          </w:rPr>
          <w:fldChar w:fldCharType="end"/>
        </w:r>
      </w:del>
      <w:ins w:id="117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PEVuZE5vdGU+PENpdGU+PEF1dGhvcj5SaXBrZTwvQXV0aG9yPjxZZWFyPjIwMTM8L1llYXI+PFJl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543533" w:rsidRPr="00C31BDB">
        <w:rPr>
          <w:rFonts w:ascii="Times New Roman" w:hAnsi="Times New Roman"/>
        </w:rPr>
      </w:r>
      <w:r w:rsidR="00543533" w:rsidRPr="00C31BDB">
        <w:rPr>
          <w:rFonts w:ascii="Times New Roman" w:hAnsi="Times New Roman"/>
        </w:rPr>
        <w:fldChar w:fldCharType="separate"/>
      </w:r>
      <w:ins w:id="118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"_ENREF_2" \o "Ripke, 2013 #155"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19" w:author="CAMH User" w:date="2018-01-10T12:37:00Z">
        <w:r w:rsidR="006B5A2F">
          <w:rPr>
            <w:rFonts w:ascii="Times New Roman" w:hAnsi="Times New Roman"/>
            <w:noProof/>
          </w:rPr>
          <w:t>2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20" w:author="CAMH User" w:date="2018-01-10T12:15:00Z">
        <w:r w:rsidR="00DE0FA7" w:rsidDel="009D0CFA">
          <w:rPr>
            <w:rFonts w:ascii="Times New Roman" w:hAnsi="Times New Roman"/>
            <w:noProof/>
          </w:rPr>
          <w:delText>[</w:delText>
        </w:r>
        <w:r w:rsidR="003805BB" w:rsidDel="009D0CFA">
          <w:rPr>
            <w:rFonts w:ascii="Times New Roman" w:hAnsi="Times New Roman"/>
            <w:noProof/>
          </w:rPr>
          <w:delText>3</w:delText>
        </w:r>
        <w:r w:rsidR="00DE0FA7" w:rsidDel="009D0CFA">
          <w:rPr>
            <w:rFonts w:ascii="Times New Roman" w:hAnsi="Times New Roman"/>
            <w:noProof/>
          </w:rPr>
          <w:delText>]</w:delText>
        </w:r>
      </w:del>
      <w:r w:rsidR="00543533" w:rsidRPr="00C31BDB">
        <w:rPr>
          <w:rFonts w:ascii="Times New Roman" w:hAnsi="Times New Roman"/>
        </w:rPr>
        <w:fldChar w:fldCharType="end"/>
      </w:r>
      <w:r w:rsidR="00C72AF2" w:rsidRPr="00C31BDB">
        <w:rPr>
          <w:rFonts w:ascii="Times New Roman" w:hAnsi="Times New Roman"/>
        </w:rPr>
        <w:t xml:space="preserve">. </w:t>
      </w:r>
      <w:r w:rsidR="00173A49" w:rsidRPr="00C31BDB">
        <w:rPr>
          <w:rFonts w:ascii="Times New Roman" w:hAnsi="Times New Roman"/>
        </w:rPr>
        <w:t>Samples</w:t>
      </w:r>
      <w:r w:rsidR="00BD75B6" w:rsidRPr="00C31BDB">
        <w:rPr>
          <w:rFonts w:ascii="Times New Roman" w:hAnsi="Times New Roman"/>
        </w:rPr>
        <w:t xml:space="preserve"> that passed autosomal </w:t>
      </w:r>
      <w:r w:rsidR="002013E8" w:rsidRPr="00C31BDB">
        <w:rPr>
          <w:rFonts w:ascii="Times New Roman" w:hAnsi="Times New Roman"/>
        </w:rPr>
        <w:t xml:space="preserve">quality control </w:t>
      </w:r>
      <w:r w:rsidR="00BD75B6" w:rsidRPr="00C31BDB">
        <w:rPr>
          <w:rFonts w:ascii="Times New Roman" w:hAnsi="Times New Roman"/>
        </w:rPr>
        <w:t xml:space="preserve">procedures were selected </w:t>
      </w:r>
      <w:r w:rsidR="00FE2E7F" w:rsidRPr="00C31BDB">
        <w:rPr>
          <w:rFonts w:ascii="Times New Roman" w:hAnsi="Times New Roman"/>
        </w:rPr>
        <w:t>(</w:t>
      </w:r>
      <w:r w:rsidR="00173A49" w:rsidRPr="00C31BDB">
        <w:rPr>
          <w:rFonts w:ascii="Times New Roman" w:hAnsi="Times New Roman"/>
        </w:rPr>
        <w:t>N=</w:t>
      </w:r>
      <w:r w:rsidR="00910679" w:rsidRPr="00C31BDB">
        <w:rPr>
          <w:rFonts w:ascii="Times New Roman" w:hAnsi="Times New Roman"/>
        </w:rPr>
        <w:t xml:space="preserve">4778 </w:t>
      </w:r>
      <w:r w:rsidR="00FE2E7F" w:rsidRPr="00C31BDB">
        <w:rPr>
          <w:rFonts w:ascii="Times New Roman" w:hAnsi="Times New Roman"/>
        </w:rPr>
        <w:t xml:space="preserve">cases and </w:t>
      </w:r>
      <w:r w:rsidR="00173A49" w:rsidRPr="00C31BDB">
        <w:rPr>
          <w:rFonts w:ascii="Times New Roman" w:hAnsi="Times New Roman"/>
        </w:rPr>
        <w:t>N=</w:t>
      </w:r>
      <w:r w:rsidR="00910679" w:rsidRPr="00C31BDB">
        <w:rPr>
          <w:rFonts w:ascii="Times New Roman" w:hAnsi="Times New Roman"/>
        </w:rPr>
        <w:t xml:space="preserve">5819 </w:t>
      </w:r>
      <w:r w:rsidR="00FE2E7F" w:rsidRPr="00C31BDB">
        <w:rPr>
          <w:rFonts w:ascii="Times New Roman" w:hAnsi="Times New Roman"/>
        </w:rPr>
        <w:t>controls</w:t>
      </w:r>
      <w:r w:rsidR="002013E8" w:rsidRPr="00C31BDB">
        <w:rPr>
          <w:rFonts w:ascii="Times New Roman" w:hAnsi="Times New Roman"/>
        </w:rPr>
        <w:t>)</w:t>
      </w:r>
      <w:r w:rsidR="007B0E5E">
        <w:rPr>
          <w:rFonts w:ascii="Times New Roman" w:hAnsi="Times New Roman"/>
        </w:rPr>
        <w:t xml:space="preserve"> </w:t>
      </w:r>
      <w:r w:rsidR="00543533" w:rsidRPr="00C31BDB">
        <w:rPr>
          <w:rFonts w:ascii="Times New Roman" w:hAnsi="Times New Roman"/>
        </w:rPr>
        <w:fldChar w:fldCharType="begin">
          <w:fldData xml:space="preserve">PEVuZE5vdGU+PENpdGU+PEF1dGhvcj5TemF0a2lld2ljejwvQXV0aG9yPjxZZWFyPjIwMTM8L1ll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</w:fldData>
        </w:fldChar>
      </w:r>
      <w:ins w:id="121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122" w:author="CAMH User" w:date="2018-01-10T12:15:00Z">
        <w:r w:rsidR="00DE0FA7" w:rsidDel="009D0CFA">
          <w:rPr>
            <w:rFonts w:ascii="Times New Roman" w:hAnsi="Times New Roman"/>
          </w:rPr>
          <w:delInstrText xml:space="preserve"> ADDIN EN.CITE </w:delInstrText>
        </w:r>
        <w:r w:rsidR="00DE0FA7" w:rsidDel="009D0CFA">
          <w:rPr>
            <w:rFonts w:ascii="Times New Roman" w:hAnsi="Times New Roman"/>
          </w:rPr>
          <w:fldChar w:fldCharType="begin">
            <w:fldData xml:space="preserve">PEVuZE5vdGU+PENpdGU+PEF1dGhvcj5TemF0a2lld2ljejwvQXV0aG9yPjxZZWFyPjIwMTM8L1ll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</w:fldData>
          </w:fldChar>
        </w:r>
        <w:r w:rsidR="00DE0FA7" w:rsidDel="009D0CFA">
          <w:rPr>
            <w:rFonts w:ascii="Times New Roman" w:hAnsi="Times New Roman"/>
          </w:rPr>
          <w:delInstrText xml:space="preserve"> ADDIN EN.CITE.DATA </w:delInstrText>
        </w:r>
        <w:r w:rsidR="00DE0FA7" w:rsidDel="009D0CFA">
          <w:rPr>
            <w:rFonts w:ascii="Times New Roman" w:hAnsi="Times New Roman"/>
          </w:rPr>
        </w:r>
        <w:r w:rsidR="00DE0FA7" w:rsidDel="009D0CFA">
          <w:rPr>
            <w:rFonts w:ascii="Times New Roman" w:hAnsi="Times New Roman"/>
          </w:rPr>
          <w:fldChar w:fldCharType="end"/>
        </w:r>
      </w:del>
      <w:ins w:id="123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PEVuZE5vdGU+PENpdGU+PEF1dGhvcj5TemF0a2lld2ljejwvQXV0aG9yPjxZZWFyPjIwMTM8L1ll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543533" w:rsidRPr="00C31BDB">
        <w:rPr>
          <w:rFonts w:ascii="Times New Roman" w:hAnsi="Times New Roman"/>
        </w:rPr>
      </w:r>
      <w:r w:rsidR="00543533" w:rsidRPr="00C31BDB">
        <w:rPr>
          <w:rFonts w:ascii="Times New Roman" w:hAnsi="Times New Roman"/>
        </w:rPr>
        <w:fldChar w:fldCharType="separate"/>
      </w:r>
      <w:ins w:id="124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"_ENREF_17" \o "Szatkiewicz, 2013 #286"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25" w:author="CAMH User" w:date="2018-01-10T12:37:00Z">
        <w:r w:rsidR="006B5A2F">
          <w:rPr>
            <w:rFonts w:ascii="Times New Roman" w:hAnsi="Times New Roman"/>
            <w:noProof/>
          </w:rPr>
          <w:t>17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26" w:author="CAMH User" w:date="2018-01-10T12:15:00Z">
        <w:r w:rsidR="00DE0FA7" w:rsidDel="009D0CFA">
          <w:rPr>
            <w:rFonts w:ascii="Times New Roman" w:hAnsi="Times New Roman"/>
            <w:noProof/>
          </w:rPr>
          <w:delText>[</w:delText>
        </w:r>
        <w:r w:rsidR="003805BB" w:rsidDel="009D0CFA">
          <w:rPr>
            <w:rFonts w:ascii="Times New Roman" w:hAnsi="Times New Roman"/>
            <w:noProof/>
          </w:rPr>
          <w:delText>1</w:delText>
        </w:r>
        <w:r w:rsidR="00DE0FA7" w:rsidDel="009D0CFA">
          <w:rPr>
            <w:rFonts w:ascii="Times New Roman" w:hAnsi="Times New Roman"/>
            <w:noProof/>
          </w:rPr>
          <w:delText>]</w:delText>
        </w:r>
      </w:del>
      <w:r w:rsidR="00543533" w:rsidRPr="00C31BDB">
        <w:rPr>
          <w:rFonts w:ascii="Times New Roman" w:hAnsi="Times New Roman"/>
        </w:rPr>
        <w:fldChar w:fldCharType="end"/>
      </w:r>
      <w:r w:rsidR="00BD75B6" w:rsidRPr="00C31BDB">
        <w:rPr>
          <w:rFonts w:ascii="Times New Roman" w:hAnsi="Times New Roman"/>
        </w:rPr>
        <w:t>.</w:t>
      </w:r>
      <w:r w:rsidR="00B4083E" w:rsidRPr="00C31BDB">
        <w:rPr>
          <w:rFonts w:ascii="Times New Roman" w:hAnsi="Times New Roman"/>
        </w:rPr>
        <w:t xml:space="preserve"> </w:t>
      </w:r>
      <w:r w:rsidR="00073548" w:rsidRPr="00C31BDB">
        <w:rPr>
          <w:rFonts w:ascii="Times New Roman" w:hAnsi="Times New Roman"/>
        </w:rPr>
        <w:t>Additional</w:t>
      </w:r>
      <w:r w:rsidR="000C0B61" w:rsidRPr="00C31BDB">
        <w:rPr>
          <w:rFonts w:ascii="Times New Roman" w:hAnsi="Times New Roman"/>
        </w:rPr>
        <w:t xml:space="preserve"> quality control </w:t>
      </w:r>
      <w:r w:rsidR="00073548" w:rsidRPr="00C31BDB">
        <w:rPr>
          <w:rFonts w:ascii="Times New Roman" w:hAnsi="Times New Roman"/>
        </w:rPr>
        <w:t>steps comprised</w:t>
      </w:r>
      <w:r w:rsidR="000C0B61" w:rsidRPr="00C31BDB">
        <w:rPr>
          <w:rFonts w:ascii="Times New Roman" w:hAnsi="Times New Roman"/>
        </w:rPr>
        <w:t xml:space="preserve"> </w:t>
      </w:r>
      <w:r w:rsidR="00073548" w:rsidRPr="00C31BDB">
        <w:rPr>
          <w:rFonts w:ascii="Times New Roman" w:hAnsi="Times New Roman"/>
        </w:rPr>
        <w:t>removing</w:t>
      </w:r>
      <w:r w:rsidR="000C0B61" w:rsidRPr="00C31BDB">
        <w:rPr>
          <w:rFonts w:ascii="Times New Roman" w:hAnsi="Times New Roman"/>
        </w:rPr>
        <w:t xml:space="preserve"> </w:t>
      </w:r>
      <w:r w:rsidR="00B4083E" w:rsidRPr="00C31BDB">
        <w:rPr>
          <w:rFonts w:ascii="Times New Roman" w:hAnsi="Times New Roman"/>
        </w:rPr>
        <w:t>individuals showing missing genotype rate greater than 5% for mitochondrial markers (N=3)</w:t>
      </w:r>
      <w:r w:rsidR="004137CF" w:rsidRPr="00C31BDB">
        <w:rPr>
          <w:rFonts w:ascii="Times New Roman" w:hAnsi="Times New Roman"/>
        </w:rPr>
        <w:t xml:space="preserve">. A total of </w:t>
      </w:r>
      <w:r w:rsidR="00B4083E" w:rsidRPr="00C31BDB">
        <w:rPr>
          <w:rFonts w:ascii="Times New Roman" w:hAnsi="Times New Roman"/>
        </w:rPr>
        <w:t xml:space="preserve">729 </w:t>
      </w:r>
      <w:r w:rsidR="007B45FA" w:rsidRPr="00C31BDB">
        <w:rPr>
          <w:rFonts w:ascii="Times New Roman" w:hAnsi="Times New Roman"/>
        </w:rPr>
        <w:t>heterozygous</w:t>
      </w:r>
      <w:r w:rsidR="00D65408" w:rsidRPr="00C31BDB">
        <w:rPr>
          <w:rFonts w:ascii="Times New Roman" w:hAnsi="Times New Roman"/>
        </w:rPr>
        <w:t xml:space="preserve"> </w:t>
      </w:r>
      <w:r w:rsidR="00B4083E" w:rsidRPr="00C31BDB">
        <w:rPr>
          <w:rFonts w:ascii="Times New Roman" w:hAnsi="Times New Roman"/>
        </w:rPr>
        <w:t xml:space="preserve">haplotypes </w:t>
      </w:r>
      <w:r w:rsidR="006072AF" w:rsidRPr="00C31BDB">
        <w:rPr>
          <w:rFonts w:ascii="Times New Roman" w:hAnsi="Times New Roman"/>
        </w:rPr>
        <w:t xml:space="preserve">possibly due to mitochondrial heteroplasmy </w:t>
      </w:r>
      <w:r w:rsidR="004137CF" w:rsidRPr="00C31BDB">
        <w:rPr>
          <w:rFonts w:ascii="Times New Roman" w:hAnsi="Times New Roman"/>
        </w:rPr>
        <w:t xml:space="preserve">were coded as missing </w:t>
      </w:r>
      <w:r w:rsidR="00DB0AE1" w:rsidRPr="00C31BDB">
        <w:rPr>
          <w:rFonts w:ascii="Times New Roman" w:hAnsi="Times New Roman"/>
        </w:rPr>
        <w:t>(</w:t>
      </w:r>
      <w:r w:rsidR="006261CE" w:rsidRPr="00C31BDB">
        <w:rPr>
          <w:rFonts w:ascii="Times New Roman" w:hAnsi="Times New Roman"/>
        </w:rPr>
        <w:t xml:space="preserve">final </w:t>
      </w:r>
      <w:r w:rsidR="00DB0AE1" w:rsidRPr="00C31BDB">
        <w:rPr>
          <w:rFonts w:ascii="Times New Roman" w:hAnsi="Times New Roman"/>
        </w:rPr>
        <w:t xml:space="preserve">N=4775 cases and N=5819 controls). </w:t>
      </w:r>
      <w:r w:rsidR="00C55164" w:rsidRPr="00C31BDB">
        <w:rPr>
          <w:rFonts w:ascii="Times New Roman" w:hAnsi="Times New Roman"/>
        </w:rPr>
        <w:t xml:space="preserve">Genotype data </w:t>
      </w:r>
      <w:r w:rsidR="00EC3439" w:rsidRPr="00C31BDB">
        <w:rPr>
          <w:rFonts w:ascii="Times New Roman" w:hAnsi="Times New Roman"/>
        </w:rPr>
        <w:t xml:space="preserve">were </w:t>
      </w:r>
      <w:r w:rsidR="00073548" w:rsidRPr="00C31BDB">
        <w:rPr>
          <w:rFonts w:ascii="Times New Roman" w:hAnsi="Times New Roman"/>
        </w:rPr>
        <w:t>available for</w:t>
      </w:r>
      <w:r w:rsidR="0077043D" w:rsidRPr="00C31BDB">
        <w:rPr>
          <w:rFonts w:ascii="Times New Roman" w:hAnsi="Times New Roman"/>
        </w:rPr>
        <w:t xml:space="preserve"> </w:t>
      </w:r>
      <w:r w:rsidR="000B4EBE">
        <w:rPr>
          <w:rFonts w:ascii="Times New Roman" w:hAnsi="Times New Roman"/>
        </w:rPr>
        <w:t xml:space="preserve">42 </w:t>
      </w:r>
      <w:r w:rsidR="009B4DEF" w:rsidRPr="00C31BDB">
        <w:rPr>
          <w:rFonts w:ascii="Times New Roman" w:hAnsi="Times New Roman"/>
        </w:rPr>
        <w:t xml:space="preserve">coding region </w:t>
      </w:r>
      <w:r w:rsidR="0077043D" w:rsidRPr="00C31BDB">
        <w:rPr>
          <w:rFonts w:ascii="Times New Roman" w:hAnsi="Times New Roman"/>
        </w:rPr>
        <w:t xml:space="preserve">SNPs with a minor allele frequency </w:t>
      </w:r>
      <w:r w:rsidR="00FC75D6" w:rsidRPr="00C31BDB">
        <w:rPr>
          <w:rFonts w:ascii="Times New Roman" w:hAnsi="Times New Roman"/>
          <w:color w:val="000000"/>
          <w:szCs w:val="22"/>
        </w:rPr>
        <w:t xml:space="preserve">(MAF) greater than </w:t>
      </w:r>
      <w:r w:rsidR="00FC75D6" w:rsidRPr="001231F2">
        <w:rPr>
          <w:rFonts w:ascii="Times New Roman" w:hAnsi="Times New Roman"/>
          <w:szCs w:val="22"/>
        </w:rPr>
        <w:t>1%</w:t>
      </w:r>
      <w:r w:rsidR="0077043D" w:rsidRPr="001231F2">
        <w:rPr>
          <w:rFonts w:ascii="Times New Roman" w:hAnsi="Times New Roman"/>
          <w:szCs w:val="22"/>
        </w:rPr>
        <w:t xml:space="preserve"> and </w:t>
      </w:r>
      <w:r w:rsidR="00712519" w:rsidRPr="001231F2">
        <w:rPr>
          <w:rFonts w:ascii="Times New Roman" w:hAnsi="Times New Roman"/>
          <w:szCs w:val="22"/>
        </w:rPr>
        <w:t>123</w:t>
      </w:r>
      <w:r w:rsidR="003A7A34" w:rsidRPr="001231F2">
        <w:rPr>
          <w:rFonts w:ascii="Times New Roman" w:hAnsi="Times New Roman"/>
          <w:szCs w:val="22"/>
        </w:rPr>
        <w:t xml:space="preserve"> </w:t>
      </w:r>
      <w:r w:rsidR="009B4DEF" w:rsidRPr="001231F2">
        <w:rPr>
          <w:rFonts w:ascii="Times New Roman" w:hAnsi="Times New Roman"/>
          <w:szCs w:val="22"/>
        </w:rPr>
        <w:t xml:space="preserve">coding region </w:t>
      </w:r>
      <w:r w:rsidR="0077043D" w:rsidRPr="001231F2">
        <w:rPr>
          <w:rFonts w:ascii="Times New Roman" w:hAnsi="Times New Roman"/>
          <w:szCs w:val="22"/>
        </w:rPr>
        <w:t xml:space="preserve">SNPs with MAF </w:t>
      </w:r>
      <w:r w:rsidR="0077043D" w:rsidRPr="001231F2">
        <w:rPr>
          <w:rFonts w:ascii="Times New Roman" w:hAnsi="Times New Roman"/>
        </w:rPr>
        <w:t>≤</w:t>
      </w:r>
      <w:r w:rsidR="0077043D" w:rsidRPr="001231F2">
        <w:rPr>
          <w:rFonts w:ascii="Times New Roman" w:hAnsi="Times New Roman"/>
          <w:szCs w:val="22"/>
        </w:rPr>
        <w:t xml:space="preserve"> </w:t>
      </w:r>
      <w:r w:rsidR="00FC75D6" w:rsidRPr="001231F2">
        <w:rPr>
          <w:rFonts w:ascii="Times New Roman" w:hAnsi="Times New Roman"/>
          <w:szCs w:val="22"/>
        </w:rPr>
        <w:t>1%</w:t>
      </w:r>
      <w:r w:rsidR="00803EC9" w:rsidRPr="001231F2">
        <w:rPr>
          <w:rFonts w:ascii="Times New Roman" w:hAnsi="Times New Roman"/>
          <w:szCs w:val="22"/>
        </w:rPr>
        <w:t xml:space="preserve">. We excluded </w:t>
      </w:r>
      <w:r w:rsidR="00C94403" w:rsidRPr="001231F2">
        <w:rPr>
          <w:rFonts w:ascii="Times New Roman" w:hAnsi="Times New Roman"/>
          <w:szCs w:val="22"/>
        </w:rPr>
        <w:t xml:space="preserve">SNPs in </w:t>
      </w:r>
      <w:r w:rsidR="00803EC9" w:rsidRPr="001231F2">
        <w:rPr>
          <w:rFonts w:ascii="Times New Roman" w:hAnsi="Times New Roman"/>
          <w:szCs w:val="22"/>
        </w:rPr>
        <w:t>the control region</w:t>
      </w:r>
      <w:r w:rsidR="00FE60AC" w:rsidRPr="001231F2">
        <w:rPr>
          <w:rFonts w:ascii="Times New Roman" w:hAnsi="Times New Roman"/>
          <w:szCs w:val="22"/>
        </w:rPr>
        <w:t xml:space="preserve"> (16024 to </w:t>
      </w:r>
      <w:r w:rsidR="00803EC9" w:rsidRPr="001231F2">
        <w:rPr>
          <w:rFonts w:ascii="Times New Roman" w:hAnsi="Times New Roman"/>
          <w:szCs w:val="22"/>
        </w:rPr>
        <w:t xml:space="preserve">576 </w:t>
      </w:r>
      <w:proofErr w:type="spellStart"/>
      <w:r w:rsidR="00803EC9" w:rsidRPr="001231F2">
        <w:rPr>
          <w:rFonts w:ascii="Times New Roman" w:hAnsi="Times New Roman"/>
          <w:szCs w:val="22"/>
        </w:rPr>
        <w:t>bp</w:t>
      </w:r>
      <w:proofErr w:type="spellEnd"/>
      <w:r w:rsidR="00803EC9" w:rsidRPr="001231F2">
        <w:rPr>
          <w:rFonts w:ascii="Times New Roman" w:hAnsi="Times New Roman"/>
          <w:szCs w:val="22"/>
        </w:rPr>
        <w:t xml:space="preserve">) </w:t>
      </w:r>
      <w:r w:rsidR="00FE60AC" w:rsidRPr="001231F2">
        <w:rPr>
          <w:rFonts w:ascii="Times New Roman" w:hAnsi="Times New Roman"/>
          <w:szCs w:val="22"/>
        </w:rPr>
        <w:t>because</w:t>
      </w:r>
      <w:r w:rsidR="000430E8">
        <w:rPr>
          <w:rFonts w:ascii="Times New Roman" w:hAnsi="Times New Roman"/>
          <w:szCs w:val="22"/>
        </w:rPr>
        <w:t xml:space="preserve"> </w:t>
      </w:r>
      <w:r w:rsidR="00D61B42">
        <w:rPr>
          <w:rFonts w:ascii="Times New Roman" w:hAnsi="Times New Roman"/>
          <w:szCs w:val="22"/>
        </w:rPr>
        <w:t>there are no genes in this region</w:t>
      </w:r>
      <w:r w:rsidR="00FE60AC" w:rsidRPr="001231F2">
        <w:rPr>
          <w:rFonts w:ascii="Times New Roman" w:hAnsi="Times New Roman"/>
          <w:szCs w:val="22"/>
        </w:rPr>
        <w:t xml:space="preserve"> </w:t>
      </w:r>
      <w:r w:rsidR="008C3EB3" w:rsidRPr="001231F2">
        <w:rPr>
          <w:rFonts w:ascii="Times New Roman" w:hAnsi="Times New Roman"/>
          <w:szCs w:val="22"/>
        </w:rPr>
        <w:t xml:space="preserve">(Information regarding the genotypes </w:t>
      </w:r>
      <w:r w:rsidR="00254E5F" w:rsidRPr="001231F2">
        <w:rPr>
          <w:rFonts w:ascii="Times New Roman" w:hAnsi="Times New Roman"/>
          <w:szCs w:val="22"/>
        </w:rPr>
        <w:t xml:space="preserve">for common SNPs </w:t>
      </w:r>
      <w:r w:rsidR="008C3EB3">
        <w:rPr>
          <w:rFonts w:ascii="Times New Roman" w:hAnsi="Times New Roman"/>
          <w:color w:val="000000"/>
          <w:szCs w:val="22"/>
        </w:rPr>
        <w:t xml:space="preserve">are described in the </w:t>
      </w:r>
      <w:r w:rsidR="005E7B74">
        <w:rPr>
          <w:rFonts w:ascii="Times New Roman" w:hAnsi="Times New Roman"/>
          <w:color w:val="000000"/>
          <w:szCs w:val="22"/>
        </w:rPr>
        <w:t>S1 table</w:t>
      </w:r>
      <w:r w:rsidR="008C3EB3" w:rsidRPr="0053402C">
        <w:rPr>
          <w:rFonts w:ascii="Times New Roman" w:hAnsi="Times New Roman"/>
          <w:color w:val="000000"/>
          <w:szCs w:val="22"/>
        </w:rPr>
        <w:t>)</w:t>
      </w:r>
      <w:r w:rsidR="00560C19" w:rsidRPr="0053402C">
        <w:rPr>
          <w:rFonts w:ascii="Times New Roman" w:hAnsi="Times New Roman"/>
          <w:color w:val="000000"/>
          <w:szCs w:val="22"/>
        </w:rPr>
        <w:t>.</w:t>
      </w:r>
    </w:p>
    <w:p w14:paraId="6A9B4F5F" w14:textId="77777777" w:rsidR="00462643" w:rsidRDefault="00462643" w:rsidP="004C23A7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2A6392CE" w14:textId="77777777" w:rsidR="00141D8D" w:rsidRPr="0057485A" w:rsidRDefault="00141D8D" w:rsidP="004C23A7">
      <w:pPr>
        <w:spacing w:line="48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57485A">
        <w:rPr>
          <w:rFonts w:ascii="Times New Roman" w:hAnsi="Times New Roman"/>
          <w:b/>
          <w:color w:val="000000"/>
          <w:sz w:val="32"/>
          <w:szCs w:val="32"/>
        </w:rPr>
        <w:lastRenderedPageBreak/>
        <w:t>Haplogroup assignment</w:t>
      </w:r>
    </w:p>
    <w:p w14:paraId="4378FFD0" w14:textId="6C7F0926" w:rsidR="006720F1" w:rsidRPr="001231F2" w:rsidRDefault="006720F1" w:rsidP="004C23A7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We</w:t>
      </w:r>
      <w:r w:rsidRPr="006720F1">
        <w:rPr>
          <w:rFonts w:ascii="Times New Roman" w:hAnsi="Times New Roman"/>
          <w:color w:val="000000"/>
          <w:szCs w:val="22"/>
        </w:rPr>
        <w:t xml:space="preserve"> used </w:t>
      </w:r>
      <w:proofErr w:type="spellStart"/>
      <w:r w:rsidRPr="006720F1">
        <w:rPr>
          <w:rFonts w:ascii="Times New Roman" w:hAnsi="Times New Roman"/>
          <w:color w:val="000000"/>
          <w:szCs w:val="22"/>
        </w:rPr>
        <w:t>HaploGrep</w:t>
      </w:r>
      <w:proofErr w:type="spellEnd"/>
      <w:r w:rsidRPr="006720F1">
        <w:rPr>
          <w:rFonts w:ascii="Times New Roman" w:hAnsi="Times New Roman"/>
          <w:color w:val="000000"/>
          <w:szCs w:val="22"/>
        </w:rPr>
        <w:t xml:space="preserve"> </w:t>
      </w:r>
      <w:r w:rsidRPr="006720F1">
        <w:rPr>
          <w:rFonts w:ascii="Times New Roman" w:hAnsi="Times New Roman"/>
          <w:color w:val="000000"/>
          <w:szCs w:val="22"/>
        </w:rPr>
        <w:fldChar w:fldCharType="begin"/>
      </w:r>
      <w:ins w:id="127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&lt;EndNote&gt;&lt;Cite&gt;&lt;Author&gt;Kloss-Brandstatter&lt;/Author&gt;&lt;Year&gt;2010&lt;/Year&gt;&lt;RecNum&gt;190&lt;/RecNum&gt;&lt;DisplayText&gt;[18]&lt;/DisplayText&gt;&lt;record&gt;&lt;rec-number&gt;190&lt;/rec-number&gt;&lt;foreign-keys&gt;&lt;key app="EN" db-id="z9p9e9sf8fvdrzedp505e9rdtfzfdeersp0r" timestamp="0"&gt;190&lt;/key&gt;&lt;/foreign-keys&gt;&lt;ref-type name="Journal Article"&gt;17&lt;/ref-type&gt;&lt;contributors&gt;&lt;authors&gt;&lt;author&gt;Kloss-Brandstatter, A.&lt;/author&gt;&lt;author&gt;Pacher, D.&lt;/author&gt;&lt;author&gt;Schonherr, S.&lt;/author&gt;&lt;author&gt;Weissensteiner, H.&lt;/author&gt;&lt;author&gt;Binna, R.&lt;/author&gt;&lt;author&gt;Specht, G.&lt;/author&gt;&lt;author&gt;Kronenberg, F.&lt;/author&gt;&lt;/authors&gt;&lt;/contributors&gt;&lt;auth-address&gt;Department of Medical Genetics, Molecular and Clinical Pharmacology, Innsbruck Medical University, Austria. anita.kloss@i-med.ac.at&lt;/auth-address&gt;&lt;titles&gt;&lt;title&gt;HaploGrep: a fast and reliable algorithm for automatic classification of mitochondrial DNA haplogroups&lt;/title&gt;&lt;secondary-title&gt;Hum Mutat&lt;/secondary-title&gt;&lt;/titles&gt;&lt;periodical&gt;&lt;full-title&gt;Hum Mutat&lt;/full-title&gt;&lt;/periodical&gt;&lt;pages&gt;25-32&lt;/pages&gt;&lt;volume&gt;32&lt;/volume&gt;&lt;number&gt;1&lt;/number&gt;&lt;edition&gt;2010/10/21&lt;/edition&gt;&lt;keywords&gt;&lt;keyword&gt;*Algorithms&lt;/keyword&gt;&lt;keyword&gt;DNA, Mitochondrial/*classification/*genetics&lt;/keyword&gt;&lt;keyword&gt;Databases, Genetic&lt;/keyword&gt;&lt;keyword&gt;Haplotypes/*genetics&lt;/keyword&gt;&lt;keyword&gt;Humans&lt;/keyword&gt;&lt;keyword&gt;Software/trends&lt;/keyword&gt;&lt;/keywords&gt;&lt;dates&gt;&lt;year&gt;2010&lt;/year&gt;&lt;pub-dates&gt;&lt;date&gt;Jan&lt;/date&gt;&lt;/pub-dates&gt;&lt;/dates&gt;&lt;isbn&gt;1098-1004 (Electronic)&amp;#xD;1059-7794 (Linking)&lt;/isbn&gt;&lt;accession-num&gt;20960467&lt;/accession-num&gt;&lt;urls&gt;&lt;related-urls&gt;&lt;url&gt;http://www.ncbi.nlm.nih.gov/entrez/query.fcgi?cmd=Retrieve&amp;amp;db=PubMed&amp;amp;dopt=Citation&amp;amp;list_uids=20960467&lt;/url&gt;&lt;/related-urls&gt;&lt;/urls&gt;&lt;electronic-resource-num&gt;10.1002/humu.21382&lt;/electronic-resource-num&gt;&lt;language&gt;eng&lt;/language&gt;&lt;/record&gt;&lt;/Cite&gt;&lt;/EndNote&gt;</w:instrText>
        </w:r>
      </w:ins>
      <w:del w:id="128" w:author="CAMH User" w:date="2018-01-10T12:25:00Z">
        <w:r w:rsidR="00AD06D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&lt;EndNote&gt;&lt;Cite&gt;&lt;Author&gt;Kloss-Brandstatter&lt;/Author&gt;&lt;Year&gt;2010&lt;/Year&gt;&lt;RecNum&gt;190&lt;/RecNum&gt;&lt;DisplayText&gt;[18]&lt;/DisplayText&gt;&lt;record&gt;&lt;rec-number&gt;190&lt;/rec-number&gt;&lt;foreign-keys&gt;&lt;key app="EN" db-id="z9p9e9sf8fvdrzedp505e9rdtfzfdeersp0r" timestamp="0"&gt;190&lt;/key&gt;&lt;/foreign-keys&gt;&lt;ref-type name="Journal Article"&gt;17&lt;/ref-type&gt;&lt;contributors&gt;&lt;authors&gt;&lt;author&gt;Kloss-Brandstatter, A.&lt;/author&gt;&lt;author&gt;Pacher, D.&lt;/author&gt;&lt;author&gt;Schonherr, S.&lt;/author&gt;&lt;author&gt;Weissensteiner, H.&lt;/author&gt;&lt;author&gt;Binna, R.&lt;/author&gt;&lt;author&gt;Specht, G.&lt;/author&gt;&lt;author&gt;Kronenberg, F.&lt;/author&gt;&lt;/authors&gt;&lt;/contributors&gt;&lt;auth-address&gt;Department of Medical Genetics, Molecular and Clinical Pharmacology, Innsbruck Medical University, Austria. anita.kloss@i-med.ac.at&lt;/auth-address&gt;&lt;titles&gt;&lt;title&gt;HaploGrep: a fast and reliable algorithm for automatic classification of mitochondrial DNA haplogroups&lt;/title&gt;&lt;secondary-title&gt;Hum Mutat&lt;/secondary-title&gt;&lt;/titles&gt;&lt;periodical&gt;&lt;full-title&gt;Hum Mutat&lt;/full-title&gt;&lt;/periodical&gt;&lt;pages&gt;25-32&lt;/pages&gt;&lt;volume&gt;32&lt;/volume&gt;&lt;number&gt;1&lt;/number&gt;&lt;edition&gt;2010/10/21&lt;/edition&gt;&lt;keywords&gt;&lt;keyword&gt;*Algorithms&lt;/keyword&gt;&lt;keyword&gt;DNA, Mitochondrial/*classification/*genetics&lt;/keyword&gt;&lt;keyword&gt;Databases, Genetic&lt;/keyword&gt;&lt;keyword&gt;Haplotypes/*genetics&lt;/keyword&gt;&lt;keyword&gt;Humans&lt;/keyword&gt;&lt;keyword&gt;Software/trends&lt;/keyword&gt;&lt;/keywords&gt;&lt;dates&gt;&lt;year&gt;2010&lt;/year&gt;&lt;pub-dates&gt;&lt;date&gt;Jan&lt;/date&gt;&lt;/pub-dates&gt;&lt;/dates&gt;&lt;isbn&gt;1098-1004 (Electronic)&amp;#xD;1059-7794 (Linking)&lt;/isbn&gt;&lt;accession-num&gt;20960467&lt;/accession-num&gt;&lt;urls&gt;&lt;related-urls&gt;&lt;url&gt;http://www.ncbi.nlm.nih.gov/entrez/query.fcgi?cmd=Retrieve&amp;amp;db=PubMed&amp;amp;dopt=Citation&amp;amp;list_uids=20960467&lt;/url&gt;&lt;/related-urls&gt;&lt;/urls&gt;&lt;electronic-resource-num&gt;10.1002/humu.21382&lt;/electronic-resource-num&gt;&lt;language&gt;eng&lt;/language&gt;&lt;/record&gt;&lt;/Cite&gt;&lt;/EndNote&gt;</w:delInstrText>
        </w:r>
      </w:del>
      <w:r w:rsidRPr="006720F1">
        <w:rPr>
          <w:rFonts w:ascii="Times New Roman" w:hAnsi="Times New Roman"/>
          <w:color w:val="000000"/>
          <w:szCs w:val="22"/>
        </w:rPr>
        <w:fldChar w:fldCharType="separate"/>
      </w:r>
      <w:ins w:id="129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"_ENREF_18" \o "Kloss-Brandstatter, 2010 #190"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30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18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31" w:author="CAMH User" w:date="2018-01-10T12:25:00Z">
        <w:r w:rsidR="00AD06D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32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18</w:delText>
        </w:r>
      </w:del>
      <w:del w:id="133" w:author="CAMH User" w:date="2018-01-10T12:25:00Z">
        <w:r w:rsidR="00AD06D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Pr="006720F1">
        <w:rPr>
          <w:rFonts w:ascii="Times New Roman" w:hAnsi="Times New Roman"/>
          <w:color w:val="000000"/>
          <w:szCs w:val="22"/>
        </w:rPr>
        <w:fldChar w:fldCharType="end"/>
      </w:r>
      <w:r w:rsidRPr="006720F1">
        <w:rPr>
          <w:rFonts w:ascii="Times New Roman" w:hAnsi="Times New Roman"/>
          <w:color w:val="000000"/>
          <w:szCs w:val="22"/>
        </w:rPr>
        <w:t xml:space="preserve"> </w:t>
      </w:r>
      <w:r w:rsidR="00141D8D">
        <w:rPr>
          <w:rFonts w:ascii="Times New Roman" w:hAnsi="Times New Roman"/>
          <w:color w:val="000000"/>
          <w:szCs w:val="22"/>
        </w:rPr>
        <w:t xml:space="preserve">to assign haplotypes to haplogroups and </w:t>
      </w:r>
      <w:r w:rsidR="009D629A">
        <w:rPr>
          <w:rFonts w:ascii="Times New Roman" w:hAnsi="Times New Roman"/>
          <w:color w:val="000000"/>
          <w:szCs w:val="22"/>
        </w:rPr>
        <w:t xml:space="preserve">to </w:t>
      </w:r>
      <w:r w:rsidR="008953F0" w:rsidRPr="008953F0">
        <w:rPr>
          <w:rFonts w:ascii="Times New Roman" w:hAnsi="Times New Roman"/>
          <w:color w:val="000000"/>
          <w:szCs w:val="22"/>
        </w:rPr>
        <w:t xml:space="preserve">check for potential contamination in our dataset. </w:t>
      </w:r>
      <w:r w:rsidR="009D629A" w:rsidRPr="009D629A">
        <w:rPr>
          <w:rFonts w:ascii="Times New Roman" w:hAnsi="Times New Roman"/>
          <w:color w:val="000000"/>
          <w:szCs w:val="22"/>
        </w:rPr>
        <w:t xml:space="preserve">Briefly, </w:t>
      </w:r>
      <w:proofErr w:type="spellStart"/>
      <w:r w:rsidR="009D629A" w:rsidRPr="009D629A">
        <w:rPr>
          <w:rFonts w:ascii="Times New Roman" w:hAnsi="Times New Roman"/>
          <w:color w:val="000000"/>
          <w:szCs w:val="22"/>
        </w:rPr>
        <w:t>HaploGrep</w:t>
      </w:r>
      <w:proofErr w:type="spellEnd"/>
      <w:r w:rsidR="009D629A" w:rsidRPr="009D629A">
        <w:rPr>
          <w:rFonts w:ascii="Times New Roman" w:hAnsi="Times New Roman"/>
          <w:color w:val="000000"/>
          <w:szCs w:val="22"/>
        </w:rPr>
        <w:t xml:space="preserve"> weights each polymorphism present in Phylotree</w:t>
      </w:r>
      <w:r w:rsidR="002B33DA">
        <w:rPr>
          <w:rFonts w:ascii="Times New Roman" w:hAnsi="Times New Roman"/>
          <w:color w:val="000000"/>
          <w:szCs w:val="22"/>
        </w:rPr>
        <w:t>17</w:t>
      </w:r>
      <w:r w:rsidR="009D629A" w:rsidRPr="009D629A">
        <w:rPr>
          <w:rFonts w:ascii="Times New Roman" w:hAnsi="Times New Roman"/>
          <w:color w:val="000000"/>
          <w:szCs w:val="22"/>
        </w:rPr>
        <w:t xml:space="preserve"> </w:t>
      </w:r>
      <w:r w:rsidR="009D629A">
        <w:rPr>
          <w:rFonts w:ascii="Times New Roman" w:hAnsi="Times New Roman"/>
          <w:color w:val="000000"/>
          <w:szCs w:val="22"/>
        </w:rPr>
        <w:t xml:space="preserve">(a </w:t>
      </w:r>
      <w:r w:rsidR="009D629A" w:rsidRPr="009D629A">
        <w:rPr>
          <w:rFonts w:ascii="Times New Roman" w:hAnsi="Times New Roman"/>
          <w:color w:val="000000"/>
          <w:szCs w:val="22"/>
        </w:rPr>
        <w:t>phylogenetic tree of worldwide human mitochondrial DNA variation</w:t>
      </w:r>
      <w:r w:rsidR="009D629A">
        <w:rPr>
          <w:rFonts w:ascii="Times New Roman" w:hAnsi="Times New Roman"/>
          <w:color w:val="000000"/>
          <w:szCs w:val="22"/>
        </w:rPr>
        <w:t xml:space="preserve">) </w:t>
      </w:r>
      <w:r w:rsidR="009D629A" w:rsidRPr="009D629A">
        <w:rPr>
          <w:rFonts w:ascii="Times New Roman" w:hAnsi="Times New Roman"/>
          <w:color w:val="000000"/>
          <w:szCs w:val="22"/>
        </w:rPr>
        <w:t xml:space="preserve">based on its </w:t>
      </w:r>
      <w:proofErr w:type="spellStart"/>
      <w:r w:rsidR="009D629A" w:rsidRPr="009D629A">
        <w:rPr>
          <w:rFonts w:ascii="Times New Roman" w:hAnsi="Times New Roman"/>
          <w:color w:val="000000"/>
          <w:szCs w:val="22"/>
        </w:rPr>
        <w:t>informativeness</w:t>
      </w:r>
      <w:proofErr w:type="spellEnd"/>
      <w:r w:rsidR="009D629A" w:rsidRPr="009D629A">
        <w:rPr>
          <w:rFonts w:ascii="Times New Roman" w:hAnsi="Times New Roman"/>
          <w:color w:val="000000"/>
          <w:szCs w:val="22"/>
        </w:rPr>
        <w:t xml:space="preserve"> to define haplogroups. The set of SNPs in the input file are classified as informative or remaining (not informative). A score is given based on the weights of the “informative SNPs” but it is “penalized” by the number of remaining SNPs</w:t>
      </w:r>
      <w:r w:rsidR="009D629A">
        <w:rPr>
          <w:rFonts w:ascii="Times New Roman" w:hAnsi="Times New Roman"/>
          <w:color w:val="000000"/>
          <w:szCs w:val="22"/>
        </w:rPr>
        <w:t xml:space="preserve"> </w:t>
      </w:r>
      <w:r w:rsidR="009D629A" w:rsidRPr="00C005AE">
        <w:rPr>
          <w:rFonts w:ascii="Times New Roman" w:hAnsi="Times New Roman"/>
          <w:color w:val="000000"/>
          <w:szCs w:val="22"/>
        </w:rPr>
        <w:t xml:space="preserve">(for details see (14)). There are </w:t>
      </w:r>
      <w:r w:rsidR="006E3848">
        <w:rPr>
          <w:rFonts w:ascii="Times New Roman" w:hAnsi="Times New Roman"/>
          <w:color w:val="000000"/>
          <w:szCs w:val="22"/>
        </w:rPr>
        <w:t>eight</w:t>
      </w:r>
      <w:r w:rsidR="006E3848" w:rsidRPr="00C005AE">
        <w:rPr>
          <w:rFonts w:ascii="Times New Roman" w:hAnsi="Times New Roman"/>
          <w:color w:val="000000"/>
          <w:szCs w:val="22"/>
        </w:rPr>
        <w:t xml:space="preserve"> </w:t>
      </w:r>
      <w:r w:rsidR="009D629A" w:rsidRPr="00C005AE">
        <w:rPr>
          <w:rFonts w:ascii="Times New Roman" w:hAnsi="Times New Roman"/>
          <w:color w:val="000000"/>
          <w:szCs w:val="22"/>
        </w:rPr>
        <w:t>main Europeans haplogroups</w:t>
      </w:r>
      <w:r w:rsidR="00A03B4F">
        <w:rPr>
          <w:rFonts w:ascii="Times New Roman" w:hAnsi="Times New Roman"/>
          <w:color w:val="000000"/>
          <w:szCs w:val="22"/>
        </w:rPr>
        <w:t xml:space="preserve"> under the N clade</w:t>
      </w:r>
      <w:r w:rsidR="009D629A" w:rsidRPr="00C005AE">
        <w:rPr>
          <w:rFonts w:ascii="Times New Roman" w:hAnsi="Times New Roman"/>
          <w:color w:val="000000"/>
          <w:szCs w:val="22"/>
        </w:rPr>
        <w:t xml:space="preserve">: </w:t>
      </w:r>
      <w:r w:rsidR="00A03B4F">
        <w:rPr>
          <w:rFonts w:ascii="Times New Roman" w:hAnsi="Times New Roman"/>
          <w:color w:val="000000"/>
          <w:szCs w:val="22"/>
        </w:rPr>
        <w:t>HV (</w:t>
      </w:r>
      <w:r w:rsidR="009D629A" w:rsidRPr="00C005AE">
        <w:rPr>
          <w:rFonts w:ascii="Times New Roman" w:hAnsi="Times New Roman"/>
          <w:color w:val="000000"/>
          <w:szCs w:val="22"/>
        </w:rPr>
        <w:t>H, V</w:t>
      </w:r>
      <w:r w:rsidR="00A03B4F">
        <w:rPr>
          <w:rFonts w:ascii="Times New Roman" w:hAnsi="Times New Roman"/>
          <w:color w:val="000000"/>
          <w:szCs w:val="22"/>
        </w:rPr>
        <w:t>)</w:t>
      </w:r>
      <w:r w:rsidR="009D629A" w:rsidRPr="00C005AE">
        <w:rPr>
          <w:rFonts w:ascii="Times New Roman" w:hAnsi="Times New Roman"/>
          <w:color w:val="000000"/>
          <w:szCs w:val="22"/>
        </w:rPr>
        <w:t xml:space="preserve">, </w:t>
      </w:r>
      <w:r w:rsidR="00A03B4F">
        <w:rPr>
          <w:rFonts w:ascii="Times New Roman" w:hAnsi="Times New Roman"/>
          <w:color w:val="000000"/>
          <w:szCs w:val="22"/>
        </w:rPr>
        <w:t>JT (</w:t>
      </w:r>
      <w:r w:rsidR="009D629A" w:rsidRPr="00C005AE">
        <w:rPr>
          <w:rFonts w:ascii="Times New Roman" w:hAnsi="Times New Roman"/>
          <w:color w:val="000000"/>
          <w:szCs w:val="22"/>
        </w:rPr>
        <w:t>J, T</w:t>
      </w:r>
      <w:r w:rsidR="00A03B4F">
        <w:rPr>
          <w:rFonts w:ascii="Times New Roman" w:hAnsi="Times New Roman"/>
          <w:color w:val="000000"/>
          <w:szCs w:val="22"/>
        </w:rPr>
        <w:t>)</w:t>
      </w:r>
      <w:r w:rsidR="009D629A" w:rsidRPr="00C005AE">
        <w:rPr>
          <w:rFonts w:ascii="Times New Roman" w:hAnsi="Times New Roman"/>
          <w:color w:val="000000"/>
          <w:szCs w:val="22"/>
        </w:rPr>
        <w:t>, U</w:t>
      </w:r>
      <w:r w:rsidR="006E3848">
        <w:rPr>
          <w:rFonts w:ascii="Times New Roman" w:hAnsi="Times New Roman"/>
          <w:color w:val="000000"/>
          <w:szCs w:val="22"/>
        </w:rPr>
        <w:t xml:space="preserve"> (</w:t>
      </w:r>
      <w:r w:rsidR="004A13A1">
        <w:rPr>
          <w:rFonts w:ascii="Times New Roman" w:hAnsi="Times New Roman"/>
          <w:color w:val="000000"/>
          <w:szCs w:val="22"/>
        </w:rPr>
        <w:t>which includes</w:t>
      </w:r>
      <w:r w:rsidR="006E3848">
        <w:rPr>
          <w:rFonts w:ascii="Times New Roman" w:hAnsi="Times New Roman"/>
          <w:color w:val="000000"/>
          <w:szCs w:val="22"/>
        </w:rPr>
        <w:t xml:space="preserve"> K)</w:t>
      </w:r>
      <w:r w:rsidR="009D629A" w:rsidRPr="00C005AE">
        <w:rPr>
          <w:rFonts w:ascii="Times New Roman" w:hAnsi="Times New Roman"/>
          <w:color w:val="000000"/>
          <w:szCs w:val="22"/>
        </w:rPr>
        <w:t>, I, W, and X</w:t>
      </w:r>
      <w:r w:rsidR="003805BB">
        <w:rPr>
          <w:rFonts w:ascii="Times New Roman" w:hAnsi="Times New Roman"/>
          <w:color w:val="000000"/>
          <w:szCs w:val="22"/>
        </w:rPr>
        <w:t xml:space="preserve"> </w:t>
      </w:r>
      <w:r w:rsidR="003805BB">
        <w:rPr>
          <w:rFonts w:ascii="Times New Roman" w:hAnsi="Times New Roman"/>
          <w:color w:val="000000"/>
          <w:szCs w:val="22"/>
        </w:rPr>
        <w:fldChar w:fldCharType="begin"/>
      </w:r>
      <w:ins w:id="134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&lt;EndNote&gt;&lt;Cite&gt;&lt;Author&gt;Torroni&lt;/Author&gt;&lt;Year&gt;1996&lt;/Year&gt;&lt;RecNum&gt;436&lt;/RecNum&gt;&lt;DisplayText&gt;[19]&lt;/DisplayText&gt;&lt;record&gt;&lt;rec-number&gt;436&lt;/rec-number&gt;&lt;foreign-keys&gt;&lt;key app="EN" db-id="z9p9e9sf8fvdrzedp505e9rdtfzfdeersp0r" timestamp="1470410345"&gt;436&lt;/key&gt;&lt;/foreign-keys&gt;&lt;ref-type name="Journal Article"&gt;17&lt;/ref-type&gt;&lt;contributors&gt;&lt;authors&gt;&lt;author&gt;Torroni, A.&lt;/author&gt;&lt;/authors&gt;&lt;/contributors&gt;&lt;titles&gt;&lt;title&gt;Classification of European mtDNAs from an analysis of three European populations&lt;/title&gt;&lt;secondary-title&gt;Genetics&lt;/secondary-title&gt;&lt;/titles&gt;&lt;periodical&gt;&lt;full-title&gt;Genetics&lt;/full-title&gt;&lt;/periodical&gt;&lt;pages&gt;1835-1850&lt;/pages&gt;&lt;volume&gt;144&lt;/volume&gt;&lt;dates&gt;&lt;year&gt;1996&lt;/year&gt;&lt;pub-dates&gt;&lt;date&gt;//&lt;/date&gt;&lt;/pub-dates&gt;&lt;/dates&gt;&lt;urls&gt;&lt;/urls&gt;&lt;/record&gt;&lt;/Cite&gt;&lt;/EndNote&gt;</w:instrText>
        </w:r>
      </w:ins>
      <w:del w:id="135" w:author="CAMH User" w:date="2018-01-10T12:25:00Z">
        <w:r w:rsidR="003805B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&lt;EndNote&gt;&lt;Cite&gt;&lt;Author&gt;Torroni&lt;/Author&gt;&lt;Year&gt;1996&lt;/Year&gt;&lt;RecNum&gt;436&lt;/RecNum&gt;&lt;DisplayText&gt;[19]&lt;/DisplayText&gt;&lt;record&gt;&lt;rec-number&gt;436&lt;/rec-number&gt;&lt;foreign-keys&gt;&lt;key app="EN" db-id="z9p9e9sf8fvdrzedp505e9rdtfzfdeersp0r" timestamp="1470410345"&gt;436&lt;/key&gt;&lt;/foreign-keys&gt;&lt;ref-type name="Journal Article"&gt;17&lt;/ref-type&gt;&lt;contributors&gt;&lt;authors&gt;&lt;author&gt;Torroni, A.&lt;/author&gt;&lt;/authors&gt;&lt;/contributors&gt;&lt;titles&gt;&lt;title&gt;Classification of European mtDNAs from an analysis of three European populations&lt;/title&gt;&lt;secondary-title&gt;Genetics&lt;/secondary-title&gt;&lt;/titles&gt;&lt;periodical&gt;&lt;full-title&gt;Genetics&lt;/full-title&gt;&lt;/periodical&gt;&lt;pages&gt;1835-1850&lt;/pages&gt;&lt;volume&gt;144&lt;/volume&gt;&lt;dates&gt;&lt;year&gt;1996&lt;/year&gt;&lt;pub-dates&gt;&lt;date&gt;//&lt;/date&gt;&lt;/pub-dates&gt;&lt;/dates&gt;&lt;urls&gt;&lt;/urls&gt;&lt;/record&gt;&lt;/Cite&gt;&lt;/EndNote&gt;</w:delInstrText>
        </w:r>
      </w:del>
      <w:r w:rsidR="003805BB">
        <w:rPr>
          <w:rFonts w:ascii="Times New Roman" w:hAnsi="Times New Roman"/>
          <w:color w:val="000000"/>
          <w:szCs w:val="22"/>
        </w:rPr>
        <w:fldChar w:fldCharType="separate"/>
      </w:r>
      <w:ins w:id="136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"_ENREF_19" \o "Torroni, 1996 #436"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37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19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38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39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19</w:delText>
        </w:r>
      </w:del>
      <w:del w:id="140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="003805BB">
        <w:rPr>
          <w:rFonts w:ascii="Times New Roman" w:hAnsi="Times New Roman"/>
          <w:color w:val="000000"/>
          <w:szCs w:val="22"/>
        </w:rPr>
        <w:fldChar w:fldCharType="end"/>
      </w:r>
      <w:r w:rsidR="009D629A" w:rsidRPr="00C005AE">
        <w:rPr>
          <w:rFonts w:ascii="Times New Roman" w:hAnsi="Times New Roman"/>
          <w:color w:val="000000"/>
          <w:szCs w:val="22"/>
        </w:rPr>
        <w:t>.</w:t>
      </w:r>
      <w:r w:rsidR="009D629A">
        <w:rPr>
          <w:rFonts w:ascii="Times New Roman" w:hAnsi="Times New Roman"/>
          <w:color w:val="000000"/>
          <w:szCs w:val="22"/>
        </w:rPr>
        <w:t xml:space="preserve"> </w:t>
      </w:r>
      <w:r w:rsidR="008953F0" w:rsidRPr="001231F2">
        <w:rPr>
          <w:rFonts w:ascii="Times New Roman" w:hAnsi="Times New Roman"/>
          <w:color w:val="000000"/>
          <w:szCs w:val="22"/>
        </w:rPr>
        <w:t>To check for contamination</w:t>
      </w:r>
      <w:r w:rsidR="00252713" w:rsidRPr="001231F2">
        <w:rPr>
          <w:rFonts w:ascii="Times New Roman" w:hAnsi="Times New Roman"/>
          <w:color w:val="000000"/>
          <w:szCs w:val="22"/>
        </w:rPr>
        <w:t xml:space="preserve"> or uncertainty in the haplogroup classification (</w:t>
      </w:r>
      <w:r w:rsidR="0053402C" w:rsidRPr="001231F2">
        <w:rPr>
          <w:rFonts w:ascii="Times New Roman" w:hAnsi="Times New Roman"/>
          <w:color w:val="000000"/>
          <w:szCs w:val="22"/>
        </w:rPr>
        <w:t xml:space="preserve">the last </w:t>
      </w:r>
      <w:r w:rsidR="00252713" w:rsidRPr="001231F2">
        <w:rPr>
          <w:rFonts w:ascii="Times New Roman" w:hAnsi="Times New Roman"/>
          <w:color w:val="000000"/>
          <w:szCs w:val="22"/>
        </w:rPr>
        <w:t xml:space="preserve">due to limited number of SNPs available in the genotyping chip), </w:t>
      </w:r>
      <w:r w:rsidR="008953F0" w:rsidRPr="001231F2">
        <w:rPr>
          <w:rFonts w:ascii="Times New Roman" w:hAnsi="Times New Roman"/>
          <w:color w:val="000000"/>
          <w:szCs w:val="22"/>
        </w:rPr>
        <w:t xml:space="preserve">we attempted to assign haplogroups with the remaining SNPs. In clean data, the reference group H2a2a1 is expected, </w:t>
      </w:r>
      <w:r w:rsidR="00444FA3" w:rsidRPr="001231F2">
        <w:rPr>
          <w:rFonts w:ascii="Times New Roman" w:hAnsi="Times New Roman"/>
          <w:color w:val="000000"/>
          <w:szCs w:val="22"/>
        </w:rPr>
        <w:t xml:space="preserve">but if </w:t>
      </w:r>
      <w:r w:rsidR="008953F0" w:rsidRPr="001231F2">
        <w:rPr>
          <w:rFonts w:ascii="Times New Roman" w:hAnsi="Times New Roman"/>
          <w:color w:val="000000"/>
          <w:szCs w:val="22"/>
        </w:rPr>
        <w:t xml:space="preserve">a different </w:t>
      </w:r>
      <w:r w:rsidR="00444FA3" w:rsidRPr="001231F2">
        <w:rPr>
          <w:rFonts w:ascii="Times New Roman" w:hAnsi="Times New Roman"/>
          <w:color w:val="000000"/>
          <w:szCs w:val="22"/>
        </w:rPr>
        <w:t xml:space="preserve">haplogroup </w:t>
      </w:r>
      <w:r w:rsidR="00141D8D" w:rsidRPr="001231F2">
        <w:rPr>
          <w:rFonts w:ascii="Times New Roman" w:hAnsi="Times New Roman"/>
          <w:color w:val="000000"/>
          <w:szCs w:val="22"/>
        </w:rPr>
        <w:t>is assigned</w:t>
      </w:r>
      <w:r w:rsidR="006252CB" w:rsidRPr="001231F2">
        <w:rPr>
          <w:rFonts w:ascii="Times New Roman" w:hAnsi="Times New Roman"/>
          <w:color w:val="000000"/>
          <w:szCs w:val="22"/>
        </w:rPr>
        <w:t>,</w:t>
      </w:r>
      <w:r w:rsidR="008953F0" w:rsidRPr="001231F2">
        <w:rPr>
          <w:rFonts w:ascii="Times New Roman" w:hAnsi="Times New Roman"/>
          <w:color w:val="000000"/>
          <w:szCs w:val="22"/>
        </w:rPr>
        <w:t xml:space="preserve"> </w:t>
      </w:r>
      <w:r w:rsidR="00444FA3" w:rsidRPr="001231F2">
        <w:rPr>
          <w:rFonts w:ascii="Times New Roman" w:hAnsi="Times New Roman"/>
          <w:color w:val="000000"/>
          <w:szCs w:val="22"/>
        </w:rPr>
        <w:t xml:space="preserve">it </w:t>
      </w:r>
      <w:r w:rsidR="008953F0" w:rsidRPr="001231F2">
        <w:rPr>
          <w:rFonts w:ascii="Times New Roman" w:hAnsi="Times New Roman"/>
          <w:color w:val="000000"/>
          <w:szCs w:val="22"/>
        </w:rPr>
        <w:t xml:space="preserve">suggests contamination. </w:t>
      </w:r>
      <w:r w:rsidR="0065003D" w:rsidRPr="001231F2">
        <w:rPr>
          <w:rFonts w:ascii="Times New Roman" w:hAnsi="Times New Roman"/>
          <w:color w:val="000000"/>
          <w:szCs w:val="22"/>
        </w:rPr>
        <w:t>W</w:t>
      </w:r>
      <w:r w:rsidR="008953F0" w:rsidRPr="001231F2">
        <w:rPr>
          <w:rFonts w:ascii="Times New Roman" w:hAnsi="Times New Roman"/>
          <w:color w:val="000000"/>
          <w:szCs w:val="22"/>
        </w:rPr>
        <w:t>e found a second haplogroup for 3.</w:t>
      </w:r>
      <w:r w:rsidR="000F3FDF" w:rsidRPr="001231F2">
        <w:rPr>
          <w:rFonts w:ascii="Times New Roman" w:hAnsi="Times New Roman"/>
          <w:color w:val="000000"/>
          <w:szCs w:val="22"/>
        </w:rPr>
        <w:t>5</w:t>
      </w:r>
      <w:r w:rsidR="008953F0" w:rsidRPr="001231F2">
        <w:rPr>
          <w:rFonts w:ascii="Times New Roman" w:hAnsi="Times New Roman"/>
          <w:color w:val="000000"/>
          <w:szCs w:val="22"/>
        </w:rPr>
        <w:t xml:space="preserve">% of the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sample and we excluded these individuals </w:t>
      </w:r>
      <w:r w:rsidR="0053402C" w:rsidRPr="001231F2">
        <w:rPr>
          <w:rFonts w:ascii="Times New Roman" w:hAnsi="Times New Roman"/>
          <w:color w:val="000000"/>
          <w:szCs w:val="22"/>
        </w:rPr>
        <w:t xml:space="preserve">(N=380) </w:t>
      </w:r>
      <w:r w:rsidR="0065003D" w:rsidRPr="001231F2">
        <w:rPr>
          <w:rFonts w:ascii="Times New Roman" w:hAnsi="Times New Roman"/>
          <w:color w:val="000000"/>
          <w:szCs w:val="22"/>
        </w:rPr>
        <w:t>from further analysis</w:t>
      </w:r>
      <w:r w:rsidR="00BA3955" w:rsidRPr="001231F2">
        <w:rPr>
          <w:rFonts w:ascii="Times New Roman" w:hAnsi="Times New Roman"/>
          <w:color w:val="000000"/>
          <w:szCs w:val="22"/>
        </w:rPr>
        <w:t xml:space="preserve">. </w:t>
      </w:r>
      <w:r w:rsidR="002243E4" w:rsidRPr="001231F2">
        <w:rPr>
          <w:rFonts w:ascii="Times New Roman" w:hAnsi="Times New Roman"/>
          <w:color w:val="000000"/>
          <w:szCs w:val="22"/>
        </w:rPr>
        <w:t>Thus, t</w:t>
      </w:r>
      <w:r w:rsidR="00EE4575" w:rsidRPr="001231F2">
        <w:rPr>
          <w:rFonts w:ascii="Times New Roman" w:hAnsi="Times New Roman"/>
          <w:color w:val="000000"/>
          <w:szCs w:val="22"/>
        </w:rPr>
        <w:t>he total number of samples available for analysis was 10,214 (</w:t>
      </w:r>
      <w:r w:rsidR="00254E5F" w:rsidRPr="001231F2">
        <w:rPr>
          <w:rFonts w:ascii="Times New Roman" w:hAnsi="Times New Roman"/>
          <w:color w:val="000000"/>
          <w:szCs w:val="22"/>
        </w:rPr>
        <w:t>4,591 cases and 5,623</w:t>
      </w:r>
      <w:r w:rsidR="002243E4" w:rsidRPr="001231F2">
        <w:rPr>
          <w:rFonts w:ascii="Times New Roman" w:hAnsi="Times New Roman"/>
          <w:color w:val="000000"/>
          <w:szCs w:val="22"/>
        </w:rPr>
        <w:t xml:space="preserve"> controls). </w:t>
      </w:r>
      <w:r w:rsidR="00602884" w:rsidRPr="001231F2">
        <w:rPr>
          <w:rFonts w:ascii="Times New Roman" w:hAnsi="Times New Roman"/>
          <w:color w:val="000000"/>
          <w:szCs w:val="22"/>
        </w:rPr>
        <w:t>We also excluded samples with imputed haplogroups with overall rank less than 0.8.</w:t>
      </w:r>
    </w:p>
    <w:p w14:paraId="00DDF7DA" w14:textId="77777777" w:rsidR="0077295D" w:rsidRPr="0057485A" w:rsidRDefault="0077295D" w:rsidP="00A41F2F">
      <w:pPr>
        <w:spacing w:line="480" w:lineRule="auto"/>
        <w:rPr>
          <w:rFonts w:ascii="Times New Roman" w:hAnsi="Times New Roman"/>
          <w:b/>
          <w:color w:val="000000"/>
          <w:sz w:val="32"/>
          <w:szCs w:val="32"/>
        </w:rPr>
      </w:pPr>
    </w:p>
    <w:p w14:paraId="37422FFA" w14:textId="0C82CB80" w:rsidR="00D14DF3" w:rsidRPr="0057485A" w:rsidRDefault="004A6811" w:rsidP="00A41F2F">
      <w:pPr>
        <w:spacing w:line="48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57485A">
        <w:rPr>
          <w:rFonts w:ascii="Times New Roman" w:hAnsi="Times New Roman"/>
          <w:b/>
          <w:color w:val="000000"/>
          <w:sz w:val="32"/>
          <w:szCs w:val="32"/>
        </w:rPr>
        <w:t>Mitochondrial DNA imputation approach</w:t>
      </w:r>
    </w:p>
    <w:p w14:paraId="505CEC96" w14:textId="5627454A" w:rsidR="00AE4B25" w:rsidRDefault="009B4DEF" w:rsidP="00A41F2F">
      <w:pPr>
        <w:spacing w:line="480" w:lineRule="auto"/>
        <w:rPr>
          <w:rFonts w:ascii="Times New Roman" w:hAnsi="Times New Roman"/>
          <w:color w:val="000000"/>
          <w:szCs w:val="22"/>
        </w:rPr>
      </w:pPr>
      <w:r w:rsidRPr="00C31BDB">
        <w:rPr>
          <w:rFonts w:ascii="Times New Roman" w:hAnsi="Times New Roman"/>
          <w:color w:val="000000"/>
          <w:szCs w:val="22"/>
        </w:rPr>
        <w:t>W</w:t>
      </w:r>
      <w:r w:rsidR="00D14DF3" w:rsidRPr="00C31BDB">
        <w:rPr>
          <w:rFonts w:ascii="Times New Roman" w:hAnsi="Times New Roman"/>
          <w:color w:val="000000"/>
          <w:szCs w:val="22"/>
        </w:rPr>
        <w:t>e develop</w:t>
      </w:r>
      <w:r w:rsidR="0025256F" w:rsidRPr="00C31BDB">
        <w:rPr>
          <w:rFonts w:ascii="Times New Roman" w:hAnsi="Times New Roman"/>
          <w:color w:val="000000"/>
          <w:szCs w:val="22"/>
        </w:rPr>
        <w:t>ed</w:t>
      </w:r>
      <w:r w:rsidR="00073548" w:rsidRPr="00C31BDB">
        <w:rPr>
          <w:rFonts w:ascii="Times New Roman" w:hAnsi="Times New Roman"/>
          <w:color w:val="000000"/>
          <w:szCs w:val="22"/>
        </w:rPr>
        <w:t xml:space="preserve"> a</w:t>
      </w:r>
      <w:r w:rsidR="00D14DF3" w:rsidRPr="00C31BDB">
        <w:rPr>
          <w:rFonts w:ascii="Times New Roman" w:hAnsi="Times New Roman"/>
          <w:color w:val="000000"/>
          <w:szCs w:val="22"/>
        </w:rPr>
        <w:t xml:space="preserve"> </w:t>
      </w:r>
      <w:r w:rsidR="00073548" w:rsidRPr="00C31BDB">
        <w:rPr>
          <w:rFonts w:ascii="Times New Roman" w:hAnsi="Times New Roman"/>
          <w:color w:val="000000"/>
          <w:szCs w:val="22"/>
        </w:rPr>
        <w:t xml:space="preserve">novel </w:t>
      </w:r>
      <w:r w:rsidR="00D14DF3" w:rsidRPr="00C31BDB">
        <w:rPr>
          <w:rFonts w:ascii="Times New Roman" w:hAnsi="Times New Roman"/>
          <w:color w:val="000000"/>
          <w:szCs w:val="22"/>
        </w:rPr>
        <w:t xml:space="preserve">approach for </w:t>
      </w:r>
      <w:r w:rsidR="00073548" w:rsidRPr="00C31BDB">
        <w:rPr>
          <w:rFonts w:ascii="Times New Roman" w:hAnsi="Times New Roman"/>
          <w:color w:val="000000"/>
          <w:szCs w:val="22"/>
        </w:rPr>
        <w:t xml:space="preserve">mitochondrial </w:t>
      </w:r>
      <w:r w:rsidR="00D14DF3" w:rsidRPr="00C31BDB">
        <w:rPr>
          <w:rFonts w:ascii="Times New Roman" w:hAnsi="Times New Roman"/>
          <w:color w:val="000000"/>
          <w:szCs w:val="22"/>
        </w:rPr>
        <w:t>DNA imputation</w:t>
      </w:r>
      <w:r w:rsidR="00220754">
        <w:rPr>
          <w:rFonts w:ascii="Times New Roman" w:hAnsi="Times New Roman"/>
          <w:color w:val="000000"/>
          <w:szCs w:val="22"/>
        </w:rPr>
        <w:t xml:space="preserve"> that allowed us to gain data for another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30 </w:t>
      </w:r>
      <w:r w:rsidR="00220754" w:rsidRPr="001231F2">
        <w:rPr>
          <w:rFonts w:ascii="Times New Roman" w:hAnsi="Times New Roman"/>
          <w:color w:val="000000"/>
          <w:szCs w:val="22"/>
        </w:rPr>
        <w:t xml:space="preserve">common SNPs giving us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71 </w:t>
      </w:r>
      <w:r w:rsidR="00220754" w:rsidRPr="001231F2">
        <w:rPr>
          <w:rFonts w:ascii="Times New Roman" w:hAnsi="Times New Roman"/>
          <w:color w:val="000000"/>
          <w:szCs w:val="22"/>
        </w:rPr>
        <w:t>in total</w:t>
      </w:r>
      <w:r w:rsidR="00F722B5" w:rsidRPr="001231F2">
        <w:rPr>
          <w:rFonts w:ascii="Times New Roman" w:hAnsi="Times New Roman"/>
          <w:color w:val="000000"/>
          <w:szCs w:val="22"/>
        </w:rPr>
        <w:t xml:space="preserve"> (considering post-imputation filters of “info” score &gt; 0.3 and MAF &gt; 1%)</w:t>
      </w:r>
      <w:r w:rsidR="00D14DF3" w:rsidRPr="001231F2">
        <w:rPr>
          <w:rFonts w:ascii="Times New Roman" w:hAnsi="Times New Roman"/>
          <w:color w:val="000000"/>
          <w:szCs w:val="22"/>
        </w:rPr>
        <w:t>.</w:t>
      </w:r>
      <w:r w:rsidR="003E3E1E" w:rsidRPr="00C31BDB">
        <w:rPr>
          <w:rFonts w:ascii="Times New Roman" w:hAnsi="Times New Roman"/>
          <w:color w:val="000000"/>
          <w:szCs w:val="22"/>
        </w:rPr>
        <w:t xml:space="preserve"> </w:t>
      </w:r>
      <w:r w:rsidR="007E0F0F">
        <w:rPr>
          <w:rFonts w:ascii="Times New Roman" w:hAnsi="Times New Roman"/>
          <w:color w:val="000000"/>
          <w:szCs w:val="22"/>
        </w:rPr>
        <w:t xml:space="preserve">We downloaded 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7,141 public European mitochondrial sequences from Human </w:t>
      </w:r>
      <w:r w:rsidR="00FE3BEA">
        <w:rPr>
          <w:rFonts w:ascii="Times New Roman" w:hAnsi="Times New Roman"/>
          <w:color w:val="000000"/>
          <w:szCs w:val="22"/>
        </w:rPr>
        <w:t xml:space="preserve">Mitochondrial </w:t>
      </w:r>
      <w:proofErr w:type="spellStart"/>
      <w:r w:rsidR="00FE3BEA">
        <w:rPr>
          <w:rFonts w:ascii="Times New Roman" w:hAnsi="Times New Roman"/>
          <w:color w:val="000000"/>
          <w:szCs w:val="22"/>
        </w:rPr>
        <w:t>DataBase</w:t>
      </w:r>
      <w:proofErr w:type="spellEnd"/>
      <w:r w:rsidR="00FE3BEA">
        <w:rPr>
          <w:rFonts w:ascii="Times New Roman" w:hAnsi="Times New Roman"/>
          <w:color w:val="000000"/>
          <w:szCs w:val="22"/>
        </w:rPr>
        <w:t xml:space="preserve"> </w:t>
      </w:r>
      <w:r w:rsidR="00543533">
        <w:rPr>
          <w:rFonts w:ascii="Times New Roman" w:hAnsi="Times New Roman"/>
          <w:color w:val="000000"/>
          <w:szCs w:val="22"/>
        </w:rPr>
        <w:fldChar w:fldCharType="begin"/>
      </w:r>
      <w:ins w:id="141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&lt;EndNote&gt;&lt;Cite&gt;&lt;Author&gt;Ingman&lt;/Author&gt;&lt;Year&gt;2006&lt;/Year&gt;&lt;RecNum&gt;290&lt;/RecNum&gt;&lt;DisplayText&gt;[20]&lt;/DisplayText&gt;&lt;record&gt;&lt;rec-number&gt;290&lt;/rec-number&gt;&lt;foreign-keys&gt;&lt;key app="EN" db-id="z9p9e9sf8fvdrzedp505e9rdtfzfdeersp0r" timestamp="1454517544"&gt;290&lt;/key&gt;&lt;/foreign-keys&gt;&lt;ref-type name="Journal Article"&gt;17&lt;/ref-type&gt;&lt;contributors&gt;&lt;authors&gt;&lt;author&gt;Ingman, M.&lt;/author&gt;&lt;author&gt;Gyllensten, U.&lt;/author&gt;&lt;/authors&gt;&lt;/contributors&gt;&lt;auth-address&gt;Centre for Integrative Genomics, University of Lausanne, Switzerland. max.ingman@unil.ch&lt;/auth-address&gt;&lt;titles&gt;&lt;title&gt;mtDB: Human Mitochondrial Genome Database, a resource for population genetics and medical sciences&lt;/title&gt;&lt;secondary-title&gt;Nucleic Acids Res&lt;/secondary-title&gt;&lt;alt-title&gt;Nucleic acids research&lt;/alt-title&gt;&lt;/titles&gt;&lt;periodical&gt;&lt;full-title&gt;Nucleic Acids Res&lt;/full-title&gt;&lt;/periodical&gt;&lt;alt-periodical&gt;&lt;full-title&gt;Nucleic acids research&lt;/full-title&gt;&lt;/alt-periodical&gt;&lt;pages&gt;D749-51&lt;/pages&gt;&lt;volume&gt;34&lt;/volume&gt;&lt;number&gt;Database issue&lt;/number&gt;&lt;keywords&gt;&lt;keyword&gt;*Databases, Nucleic Acid&lt;/keyword&gt;&lt;keyword&gt;*Genes, Mitochondrial&lt;/keyword&gt;&lt;keyword&gt;*Genetics, Population&lt;/keyword&gt;&lt;keyword&gt;Genome, Human&lt;/keyword&gt;&lt;keyword&gt;Genomics&lt;/keyword&gt;&lt;keyword&gt;Humans&lt;/keyword&gt;&lt;keyword&gt;Internet&lt;/keyword&gt;&lt;keyword&gt;Mitochondria/*genetics&lt;/keyword&gt;&lt;keyword&gt;Mitochondrial Diseases/*genetics&lt;/keyword&gt;&lt;keyword&gt;Mutation&lt;/keyword&gt;&lt;keyword&gt;Polymorphism, Genetic&lt;/keyword&gt;&lt;keyword&gt;User-Computer Interface&lt;/keyword&gt;&lt;/keywords&gt;&lt;dates&gt;&lt;year&gt;2006&lt;/year&gt;&lt;pub-dates&gt;&lt;date&gt;Jan 1&lt;/date&gt;&lt;/pub-dates&gt;&lt;/dates&gt;&lt;isbn&gt;1362-4962 (Electronic)&amp;#xD;0305-1048 (Linking)&lt;/isbn&gt;&lt;accession-num&gt;16381973&lt;/accession-num&gt;&lt;urls&gt;&lt;related-urls&gt;&lt;url&gt;http://www.ncbi.nlm.nih.gov/pubmed/16381973&lt;/url&gt;&lt;/related-urls&gt;&lt;/urls&gt;&lt;custom2&gt;1347373&lt;/custom2&gt;&lt;electronic-resource-num&gt;10.1093/nar/gkj010&lt;/electronic-resource-num&gt;&lt;/record&gt;&lt;/Cite&gt;&lt;/EndNote&gt;</w:instrText>
        </w:r>
      </w:ins>
      <w:del w:id="142" w:author="CAMH User" w:date="2018-01-10T12:25:00Z">
        <w:r w:rsidR="003805B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&lt;EndNote&gt;&lt;Cite&gt;&lt;Author&gt;Ingman&lt;/Author&gt;&lt;Year&gt;2006&lt;/Year&gt;&lt;RecNum&gt;290&lt;/RecNum&gt;&lt;DisplayText&gt;[20]&lt;/DisplayText&gt;&lt;record&gt;&lt;rec-number&gt;290&lt;/rec-number&gt;&lt;foreign-keys&gt;&lt;key app="EN" db-id="z9p9e9sf8fvdrzedp505e9rdtfzfdeersp0r" timestamp="1454517544"&gt;290&lt;/key&gt;&lt;/foreign-keys&gt;&lt;ref-type name="Journal Article"&gt;17&lt;/ref-type&gt;&lt;contributors&gt;&lt;authors&gt;&lt;author&gt;Ingman, M.&lt;/author&gt;&lt;author&gt;Gyllensten, U.&lt;/author&gt;&lt;/authors&gt;&lt;/contributors&gt;&lt;auth-address&gt;Centre for Integrative Genomics, University of Lausanne, Switzerland. max.ingman@unil.ch&lt;/auth-address&gt;&lt;titles&gt;&lt;title&gt;mtDB: Human Mitochondrial Genome Database, a resource for population genetics and medical sciences&lt;/title&gt;&lt;secondary-title&gt;Nucleic Acids Res&lt;/secondary-title&gt;&lt;alt-title&gt;Nucleic acids research&lt;/alt-title&gt;&lt;/titles&gt;&lt;periodical&gt;&lt;full-title&gt;Nucleic Acids Res&lt;/full-title&gt;&lt;/periodical&gt;&lt;alt-periodical&gt;&lt;full-title&gt;Nucleic acids research&lt;/full-title&gt;&lt;/alt-periodical&gt;&lt;pages&gt;D749-51&lt;/pages&gt;&lt;volume&gt;34&lt;/volume&gt;&lt;number&gt;Database issue&lt;/number&gt;&lt;keywords&gt;&lt;keyword&gt;*Databases, Nucleic Acid&lt;/keyword&gt;&lt;keyword&gt;*Genes, Mitochondrial&lt;/keyword&gt;&lt;keyword&gt;*Genetics, Population&lt;/keyword&gt;&lt;keyword&gt;Genome, Human&lt;/keyword&gt;&lt;keyword&gt;Genomics&lt;/keyword&gt;&lt;keyword&gt;Humans&lt;/keyword&gt;&lt;keyword&gt;Internet&lt;/keyword&gt;&lt;keyword&gt;Mitochondria/*genetics&lt;/keyword&gt;&lt;keyword&gt;Mitochondrial Diseases/*genetics&lt;/keyword&gt;&lt;keyword&gt;Mutation&lt;/keyword&gt;&lt;keyword&gt;Polymorphism, Genetic&lt;/keyword&gt;&lt;keyword&gt;User-Computer Interface&lt;/keyword&gt;&lt;/keywords&gt;&lt;dates&gt;&lt;year&gt;2006&lt;/year&gt;&lt;pub-dates&gt;&lt;date&gt;Jan 1&lt;/date&gt;&lt;/pub-dates&gt;&lt;/dates&gt;&lt;isbn&gt;1362-4962 (Electronic)&amp;#xD;0305-1048 (Linking)&lt;/isbn&gt;&lt;accession-num&gt;16381973&lt;/accession-num&gt;&lt;urls&gt;&lt;related-urls&gt;&lt;url&gt;http://www.ncbi.nlm.nih.gov/pubmed/16381973&lt;/url&gt;&lt;/related-urls&gt;&lt;/urls&gt;&lt;custom2&gt;1347373&lt;/custom2&gt;&lt;electronic-resource-num&gt;10.1093/nar/gkj010&lt;/electronic-resource-num&gt;&lt;/record&gt;&lt;/Cite&gt;&lt;/EndNote&gt;</w:delInstrText>
        </w:r>
      </w:del>
      <w:r w:rsidR="00543533">
        <w:rPr>
          <w:rFonts w:ascii="Times New Roman" w:hAnsi="Times New Roman"/>
          <w:color w:val="000000"/>
          <w:szCs w:val="22"/>
        </w:rPr>
        <w:fldChar w:fldCharType="separate"/>
      </w:r>
      <w:ins w:id="143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"_ENREF_20" \o "Ingman, 2006 #290"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44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20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45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46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20</w:delText>
        </w:r>
      </w:del>
      <w:del w:id="147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="00543533">
        <w:rPr>
          <w:rFonts w:ascii="Times New Roman" w:hAnsi="Times New Roman"/>
          <w:color w:val="000000"/>
          <w:szCs w:val="22"/>
        </w:rPr>
        <w:fldChar w:fldCharType="end"/>
      </w:r>
      <w:r w:rsidR="007E0F0F">
        <w:rPr>
          <w:rFonts w:ascii="Times New Roman" w:hAnsi="Times New Roman"/>
          <w:color w:val="000000"/>
          <w:szCs w:val="22"/>
        </w:rPr>
        <w:t xml:space="preserve"> </w:t>
      </w:r>
      <w:r w:rsidR="00225DF6">
        <w:rPr>
          <w:rFonts w:ascii="Times New Roman" w:hAnsi="Times New Roman"/>
          <w:color w:val="000000"/>
          <w:szCs w:val="22"/>
        </w:rPr>
        <w:t xml:space="preserve">and used them as </w:t>
      </w:r>
      <w:r w:rsidR="007E0F0F">
        <w:rPr>
          <w:rFonts w:ascii="Times New Roman" w:hAnsi="Times New Roman"/>
          <w:color w:val="000000"/>
          <w:szCs w:val="22"/>
        </w:rPr>
        <w:t xml:space="preserve">reference panel (SNP N=188 </w:t>
      </w:r>
      <w:r w:rsidR="007E0F0F">
        <w:rPr>
          <w:rFonts w:ascii="Times New Roman" w:hAnsi="Times New Roman"/>
          <w:color w:val="000000"/>
          <w:szCs w:val="22"/>
        </w:rPr>
        <w:lastRenderedPageBreak/>
        <w:t>after filtered by MAF &gt; 1%)</w:t>
      </w:r>
      <w:r w:rsidR="00FE3BEA" w:rsidRPr="00FE3BEA">
        <w:rPr>
          <w:rFonts w:ascii="Times New Roman" w:hAnsi="Times New Roman"/>
          <w:color w:val="000000"/>
          <w:szCs w:val="22"/>
        </w:rPr>
        <w:t>.</w:t>
      </w:r>
      <w:r w:rsidR="007E0F0F">
        <w:rPr>
          <w:rFonts w:ascii="Times New Roman" w:hAnsi="Times New Roman"/>
          <w:color w:val="000000"/>
          <w:szCs w:val="22"/>
        </w:rPr>
        <w:t xml:space="preserve"> I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mputation was performed </w:t>
      </w:r>
      <w:r w:rsidR="003F2CF0">
        <w:rPr>
          <w:rFonts w:ascii="Times New Roman" w:hAnsi="Times New Roman"/>
          <w:color w:val="000000"/>
          <w:szCs w:val="22"/>
        </w:rPr>
        <w:t xml:space="preserve">using IMPUTE2 v.2 software </w:t>
      </w:r>
      <w:r w:rsidR="00543533">
        <w:rPr>
          <w:rFonts w:ascii="Times New Roman" w:hAnsi="Times New Roman"/>
          <w:color w:val="000000"/>
          <w:szCs w:val="22"/>
        </w:rPr>
        <w:fldChar w:fldCharType="begin"/>
      </w:r>
      <w:ins w:id="148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&lt;EndNote&gt;&lt;Cite&gt;&lt;Author&gt;Howie&lt;/Author&gt;&lt;Year&gt;2012&lt;/Year&gt;&lt;RecNum&gt;123&lt;/RecNum&gt;&lt;DisplayText&gt;[21]&lt;/DisplayText&gt;&lt;record&gt;&lt;rec-number&gt;123&lt;/rec-number&gt;&lt;foreign-keys&gt;&lt;key app="EN" db-id="z9p9e9sf8fvdrzedp505e9rdtfzfdeersp0r" timestamp="0"&gt;123&lt;/key&gt;&lt;/foreign-keys&gt;&lt;ref-type name="Journal Article"&gt;17&lt;/ref-type&gt;&lt;contributors&gt;&lt;authors&gt;&lt;author&gt;Howie, B.&lt;/author&gt;&lt;author&gt;Fuchsberger, C.&lt;/author&gt;&lt;author&gt;Stephens, M.&lt;/author&gt;&lt;author&gt;Marchini, J.&lt;/author&gt;&lt;author&gt;Abecasis, G. R.&lt;/author&gt;&lt;/authors&gt;&lt;/contributors&gt;&lt;auth-address&gt;Department of Human Genetics, University of Chicago, Chicago, Illinois, USA.&lt;/auth-address&gt;&lt;titles&gt;&lt;title&gt;Fast and accurate genotype imputation in genome-wide association studies through pre-phasing&lt;/title&gt;&lt;secondary-title&gt;Nat Genet&lt;/secondary-title&gt;&lt;/titles&gt;&lt;periodical&gt;&lt;full-title&gt;Nat Genet&lt;/full-title&gt;&lt;/periodical&gt;&lt;pages&gt;955-9&lt;/pages&gt;&lt;volume&gt;44&lt;/volume&gt;&lt;number&gt;8&lt;/number&gt;&lt;edition&gt;2012/07/24&lt;/edition&gt;&lt;keywords&gt;&lt;keyword&gt;Computational Biology&lt;/keyword&gt;&lt;keyword&gt;Databases, Genetic&lt;/keyword&gt;&lt;keyword&gt;Genome-Wide Association Study/*methods/statistics &amp;amp; numerical data&lt;/keyword&gt;&lt;keyword&gt;*Genotype&lt;/keyword&gt;&lt;keyword&gt;Haplotypes&lt;/keyword&gt;&lt;keyword&gt;Human Genome Project&lt;/keyword&gt;&lt;keyword&gt;Humans&lt;/keyword&gt;&lt;/keywords&gt;&lt;dates&gt;&lt;year&gt;2012&lt;/year&gt;&lt;pub-dates&gt;&lt;date&gt;Aug&lt;/date&gt;&lt;/pub-dates&gt;&lt;/dates&gt;&lt;isbn&gt;1546-1718 (Electronic)&amp;#xD;1061-4036 (Linking)&lt;/isbn&gt;&lt;accession-num&gt;22820512&lt;/accession-num&gt;&lt;urls&gt;&lt;related-urls&gt;&lt;url&gt;http://www.ncbi.nlm.nih.gov/entrez/query.fcgi?cmd=Retrieve&amp;amp;db=PubMed&amp;amp;dopt=Citation&amp;amp;list_uids=22820512&lt;/url&gt;&lt;/related-urls&gt;&lt;/urls&gt;&lt;electronic-resource-num&gt;ng.2354 [pii]&amp;#xD;10.1038/ng.2354&lt;/electronic-resource-num&gt;&lt;language&gt;eng&lt;/language&gt;&lt;/record&gt;&lt;/Cite&gt;&lt;/EndNote&gt;</w:instrText>
        </w:r>
      </w:ins>
      <w:del w:id="149" w:author="CAMH User" w:date="2018-01-10T12:25:00Z">
        <w:r w:rsidR="003805B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&lt;EndNote&gt;&lt;Cite&gt;&lt;Author&gt;Howie&lt;/Author&gt;&lt;Year&gt;2012&lt;/Year&gt;&lt;RecNum&gt;123&lt;/RecNum&gt;&lt;DisplayText&gt;[21]&lt;/DisplayText&gt;&lt;record&gt;&lt;rec-number&gt;123&lt;/rec-number&gt;&lt;foreign-keys&gt;&lt;key app="EN" db-id="z9p9e9sf8fvdrzedp505e9rdtfzfdeersp0r" timestamp="0"&gt;123&lt;/key&gt;&lt;/foreign-keys&gt;&lt;ref-type name="Journal Article"&gt;17&lt;/ref-type&gt;&lt;contributors&gt;&lt;authors&gt;&lt;author&gt;Howie, B.&lt;/author&gt;&lt;author&gt;Fuchsberger, C.&lt;/author&gt;&lt;author&gt;Stephens, M.&lt;/author&gt;&lt;author&gt;Marchini, J.&lt;/author&gt;&lt;author&gt;Abecasis, G. R.&lt;/author&gt;&lt;/authors&gt;&lt;/contributors&gt;&lt;auth-address&gt;Department of Human Genetics, University of Chicago, Chicago, Illinois, USA.&lt;/auth-address&gt;&lt;titles&gt;&lt;title&gt;Fast and accurate genotype imputation in genome-wide association studies through pre-phasing&lt;/title&gt;&lt;secondary-title&gt;Nat Genet&lt;/secondary-title&gt;&lt;/titles&gt;&lt;periodical&gt;&lt;full-title&gt;Nat Genet&lt;/full-title&gt;&lt;/periodical&gt;&lt;pages&gt;955-9&lt;/pages&gt;&lt;volume&gt;44&lt;/volume&gt;&lt;number&gt;8&lt;/number&gt;&lt;edition&gt;2012/07/24&lt;/edition&gt;&lt;keywords&gt;&lt;keyword&gt;Computational Biology&lt;/keyword&gt;&lt;keyword&gt;Databases, Genetic&lt;/keyword&gt;&lt;keyword&gt;Genome-Wide Association Study/*methods/statistics &amp;amp; numerical data&lt;/keyword&gt;&lt;keyword&gt;*Genotype&lt;/keyword&gt;&lt;keyword&gt;Haplotypes&lt;/keyword&gt;&lt;keyword&gt;Human Genome Project&lt;/keyword&gt;&lt;keyword&gt;Humans&lt;/keyword&gt;&lt;/keywords&gt;&lt;dates&gt;&lt;year&gt;2012&lt;/year&gt;&lt;pub-dates&gt;&lt;date&gt;Aug&lt;/date&gt;&lt;/pub-dates&gt;&lt;/dates&gt;&lt;isbn&gt;1546-1718 (Electronic)&amp;#xD;1061-4036 (Linking)&lt;/isbn&gt;&lt;accession-num&gt;22820512&lt;/accession-num&gt;&lt;urls&gt;&lt;related-urls&gt;&lt;url&gt;http://www.ncbi.nlm.nih.gov/entrez/query.fcgi?cmd=Retrieve&amp;amp;db=PubMed&amp;amp;dopt=Citation&amp;amp;list_uids=22820512&lt;/url&gt;&lt;/related-urls&gt;&lt;/urls&gt;&lt;electronic-resource-num&gt;ng.2354 [pii]&amp;#xD;10.1038/ng.2354&lt;/electronic-resource-num&gt;&lt;language&gt;eng&lt;/language&gt;&lt;/record&gt;&lt;/Cite&gt;&lt;/EndNote&gt;</w:delInstrText>
        </w:r>
      </w:del>
      <w:r w:rsidR="00543533">
        <w:rPr>
          <w:rFonts w:ascii="Times New Roman" w:hAnsi="Times New Roman"/>
          <w:color w:val="000000"/>
          <w:szCs w:val="22"/>
        </w:rPr>
        <w:fldChar w:fldCharType="separate"/>
      </w:r>
      <w:ins w:id="150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"_ENREF_21" \o "Howie, 2012 #123"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51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21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52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53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21</w:delText>
        </w:r>
      </w:del>
      <w:del w:id="154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="00543533">
        <w:rPr>
          <w:rFonts w:ascii="Times New Roman" w:hAnsi="Times New Roman"/>
          <w:color w:val="000000"/>
          <w:szCs w:val="22"/>
        </w:rPr>
        <w:fldChar w:fldCharType="end"/>
      </w:r>
      <w:r w:rsidR="00FE3BEA" w:rsidRPr="00FE3BEA">
        <w:rPr>
          <w:rFonts w:ascii="Times New Roman" w:hAnsi="Times New Roman"/>
          <w:color w:val="000000"/>
          <w:szCs w:val="22"/>
        </w:rPr>
        <w:t>, following the instructions for chromosome X and recoding all individuals in Swedish data set</w:t>
      </w:r>
      <w:r w:rsidR="007E0F0F">
        <w:rPr>
          <w:rFonts w:ascii="Times New Roman" w:hAnsi="Times New Roman"/>
          <w:color w:val="000000"/>
          <w:szCs w:val="22"/>
        </w:rPr>
        <w:t xml:space="preserve"> as males for the purpose of this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 analysis</w:t>
      </w:r>
      <w:r w:rsidR="00405E54">
        <w:rPr>
          <w:rFonts w:ascii="Times New Roman" w:hAnsi="Times New Roman"/>
          <w:color w:val="000000"/>
          <w:szCs w:val="22"/>
        </w:rPr>
        <w:t xml:space="preserve"> (List of haplotypes with genotyped/imputed SNPs are in S3 Table)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. </w:t>
      </w:r>
      <w:r w:rsidR="00C213EB">
        <w:rPr>
          <w:rFonts w:ascii="Times New Roman" w:hAnsi="Times New Roman"/>
          <w:color w:val="000000"/>
          <w:szCs w:val="22"/>
        </w:rPr>
        <w:t xml:space="preserve">We evaluated 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imputation performance, </w:t>
      </w:r>
      <w:r w:rsidR="00C213EB">
        <w:rPr>
          <w:rFonts w:ascii="Times New Roman" w:hAnsi="Times New Roman"/>
          <w:color w:val="000000"/>
          <w:szCs w:val="22"/>
        </w:rPr>
        <w:t xml:space="preserve">both by </w:t>
      </w:r>
      <w:r w:rsidR="00FE3BEA" w:rsidRPr="00FE3BEA">
        <w:rPr>
          <w:rFonts w:ascii="Times New Roman" w:hAnsi="Times New Roman"/>
          <w:color w:val="000000"/>
          <w:szCs w:val="22"/>
        </w:rPr>
        <w:t>remov</w:t>
      </w:r>
      <w:r w:rsidR="00C213EB">
        <w:rPr>
          <w:rFonts w:ascii="Times New Roman" w:hAnsi="Times New Roman"/>
          <w:color w:val="000000"/>
          <w:szCs w:val="22"/>
        </w:rPr>
        <w:t>ing</w:t>
      </w:r>
      <w:r w:rsidR="00FE3BEA" w:rsidRPr="00FE3BEA">
        <w:rPr>
          <w:rFonts w:ascii="Times New Roman" w:hAnsi="Times New Roman"/>
          <w:color w:val="000000"/>
          <w:szCs w:val="22"/>
        </w:rPr>
        <w:t xml:space="preserve"> genotyped SNPs one at a time from input files</w:t>
      </w:r>
      <w:r w:rsidR="00C213EB">
        <w:rPr>
          <w:rFonts w:ascii="Times New Roman" w:hAnsi="Times New Roman"/>
          <w:color w:val="000000"/>
          <w:szCs w:val="22"/>
        </w:rPr>
        <w:t xml:space="preserve"> and confirming accuracy of imputed genotypes and by comparing allele frequencies of the imputed SNPs with reported frequencies from other datasets</w:t>
      </w:r>
      <w:r w:rsidR="00F722B5">
        <w:rPr>
          <w:rFonts w:ascii="Times New Roman" w:hAnsi="Times New Roman"/>
          <w:color w:val="000000"/>
          <w:szCs w:val="22"/>
        </w:rPr>
        <w:t xml:space="preserve"> </w:t>
      </w:r>
      <w:r w:rsidR="00F722B5" w:rsidRPr="001231F2">
        <w:rPr>
          <w:rFonts w:ascii="Times New Roman" w:hAnsi="Times New Roman"/>
          <w:color w:val="000000"/>
          <w:szCs w:val="22"/>
        </w:rPr>
        <w:t>(see Results section).</w:t>
      </w:r>
    </w:p>
    <w:p w14:paraId="0D8CA741" w14:textId="44FBE54F" w:rsidR="002B33DA" w:rsidRPr="00FE2003" w:rsidRDefault="002B33DA" w:rsidP="00A41F2F">
      <w:pPr>
        <w:spacing w:line="480" w:lineRule="auto"/>
        <w:rPr>
          <w:rFonts w:ascii="Times New Roman" w:hAnsi="Times New Roman"/>
          <w:color w:val="000000"/>
          <w:szCs w:val="22"/>
        </w:rPr>
      </w:pPr>
      <w:r w:rsidRPr="00FE2003">
        <w:rPr>
          <w:rFonts w:ascii="Times New Roman" w:hAnsi="Times New Roman"/>
          <w:color w:val="000000"/>
          <w:szCs w:val="22"/>
        </w:rPr>
        <w:t>To determine the accuracy of our approach to assign haplogroups based on genotypes and to check whether imputed</w:t>
      </w:r>
      <w:r w:rsidR="00C44575" w:rsidRPr="00FE2003">
        <w:rPr>
          <w:rFonts w:ascii="Times New Roman" w:hAnsi="Times New Roman"/>
          <w:color w:val="000000"/>
          <w:szCs w:val="22"/>
        </w:rPr>
        <w:t xml:space="preserve"> data would </w:t>
      </w:r>
      <w:r w:rsidR="002E06DC" w:rsidRPr="00FE2003">
        <w:rPr>
          <w:rFonts w:ascii="Times New Roman" w:hAnsi="Times New Roman"/>
          <w:color w:val="000000"/>
          <w:szCs w:val="22"/>
        </w:rPr>
        <w:t xml:space="preserve">more accurately identify haplogroups than </w:t>
      </w:r>
      <w:r w:rsidRPr="00FE2003">
        <w:rPr>
          <w:rFonts w:ascii="Times New Roman" w:hAnsi="Times New Roman"/>
          <w:color w:val="000000"/>
          <w:szCs w:val="22"/>
        </w:rPr>
        <w:t xml:space="preserve">genotyped-only SNPs (from the Illumina </w:t>
      </w:r>
      <w:proofErr w:type="spellStart"/>
      <w:r w:rsidRPr="00FE2003">
        <w:rPr>
          <w:rFonts w:ascii="Times New Roman" w:hAnsi="Times New Roman"/>
          <w:color w:val="000000"/>
          <w:szCs w:val="22"/>
        </w:rPr>
        <w:t>HumaExome</w:t>
      </w:r>
      <w:proofErr w:type="spellEnd"/>
      <w:r w:rsidRPr="00FE2003">
        <w:rPr>
          <w:rFonts w:ascii="Times New Roman" w:hAnsi="Times New Roman"/>
          <w:color w:val="000000"/>
          <w:szCs w:val="22"/>
        </w:rPr>
        <w:t xml:space="preserve"> array)</w:t>
      </w:r>
      <w:r w:rsidR="00FE2003">
        <w:rPr>
          <w:rFonts w:ascii="Times New Roman" w:hAnsi="Times New Roman"/>
          <w:color w:val="000000"/>
          <w:szCs w:val="22"/>
        </w:rPr>
        <w:t>, we performed the following</w:t>
      </w:r>
      <w:r w:rsidR="00243D61" w:rsidRPr="00FE2003">
        <w:rPr>
          <w:rFonts w:ascii="Times New Roman" w:hAnsi="Times New Roman"/>
          <w:color w:val="000000"/>
          <w:szCs w:val="22"/>
        </w:rPr>
        <w:t xml:space="preserve"> </w:t>
      </w:r>
      <w:r w:rsidR="002E06DC" w:rsidRPr="00FE2003">
        <w:rPr>
          <w:rFonts w:ascii="Times New Roman" w:hAnsi="Times New Roman"/>
          <w:color w:val="000000"/>
          <w:szCs w:val="22"/>
        </w:rPr>
        <w:t>ana</w:t>
      </w:r>
      <w:r w:rsidR="00243D61" w:rsidRPr="00FE2003">
        <w:rPr>
          <w:rFonts w:ascii="Times New Roman" w:hAnsi="Times New Roman"/>
          <w:color w:val="000000"/>
          <w:szCs w:val="22"/>
        </w:rPr>
        <w:t>l</w:t>
      </w:r>
      <w:r w:rsidR="002E06DC" w:rsidRPr="00FE2003">
        <w:rPr>
          <w:rFonts w:ascii="Times New Roman" w:hAnsi="Times New Roman"/>
          <w:color w:val="000000"/>
          <w:szCs w:val="22"/>
        </w:rPr>
        <w:t>ysis</w:t>
      </w:r>
      <w:r w:rsidRPr="00FE2003">
        <w:rPr>
          <w:rFonts w:ascii="Times New Roman" w:hAnsi="Times New Roman"/>
          <w:color w:val="000000"/>
          <w:szCs w:val="22"/>
        </w:rPr>
        <w:t xml:space="preserve">: </w:t>
      </w:r>
      <w:proofErr w:type="spellStart"/>
      <w:r w:rsidRPr="00FE2003">
        <w:rPr>
          <w:rFonts w:ascii="Times New Roman" w:hAnsi="Times New Roman"/>
          <w:color w:val="000000"/>
          <w:szCs w:val="22"/>
        </w:rPr>
        <w:t>i</w:t>
      </w:r>
      <w:proofErr w:type="spellEnd"/>
      <w:r w:rsidRPr="00FE2003">
        <w:rPr>
          <w:rFonts w:ascii="Times New Roman" w:hAnsi="Times New Roman"/>
          <w:color w:val="000000"/>
          <w:szCs w:val="22"/>
        </w:rPr>
        <w:t>) We determined which haplogroups were present in our data using HaploGrep2; ii) We then extracted the full profile for each of these from Phylotree17</w:t>
      </w:r>
      <w:r w:rsidR="00811EF6" w:rsidRPr="00FE2003">
        <w:rPr>
          <w:rFonts w:ascii="Times New Roman" w:hAnsi="Times New Roman"/>
          <w:color w:val="000000"/>
          <w:szCs w:val="22"/>
        </w:rPr>
        <w:t>;</w:t>
      </w:r>
      <w:r w:rsidRPr="00FE2003">
        <w:rPr>
          <w:rFonts w:ascii="Times New Roman" w:hAnsi="Times New Roman"/>
          <w:color w:val="000000"/>
          <w:szCs w:val="22"/>
        </w:rPr>
        <w:t xml:space="preserve">  iii) From these profiles we selected only SNPs present on the Illumina </w:t>
      </w:r>
      <w:proofErr w:type="spellStart"/>
      <w:r w:rsidRPr="00FE2003">
        <w:rPr>
          <w:rFonts w:ascii="Times New Roman" w:hAnsi="Times New Roman"/>
          <w:color w:val="000000"/>
          <w:szCs w:val="22"/>
        </w:rPr>
        <w:t>HumanExome</w:t>
      </w:r>
      <w:proofErr w:type="spellEnd"/>
      <w:r w:rsidRPr="00FE2003">
        <w:rPr>
          <w:rFonts w:ascii="Times New Roman" w:hAnsi="Times New Roman"/>
          <w:color w:val="000000"/>
          <w:szCs w:val="22"/>
        </w:rPr>
        <w:t xml:space="preserve"> array to create pseudo-samples</w:t>
      </w:r>
      <w:r w:rsidR="00811EF6" w:rsidRPr="00FE2003">
        <w:rPr>
          <w:rFonts w:ascii="Times New Roman" w:hAnsi="Times New Roman"/>
          <w:color w:val="000000"/>
          <w:szCs w:val="22"/>
        </w:rPr>
        <w:t>;</w:t>
      </w:r>
      <w:r w:rsidRPr="00FE2003">
        <w:rPr>
          <w:rFonts w:ascii="Times New Roman" w:hAnsi="Times New Roman"/>
          <w:color w:val="000000"/>
          <w:szCs w:val="22"/>
        </w:rPr>
        <w:t xml:space="preserve"> and iv) We then imputed back any missing data for these pseudo-samples. </w:t>
      </w:r>
      <w:r w:rsidR="003805BB" w:rsidRPr="00FE2003">
        <w:rPr>
          <w:rFonts w:ascii="Times New Roman" w:hAnsi="Times New Roman"/>
        </w:rPr>
        <w:t xml:space="preserve">Then, we compared the </w:t>
      </w:r>
      <w:proofErr w:type="spellStart"/>
      <w:r w:rsidR="003805BB" w:rsidRPr="00FE2003">
        <w:rPr>
          <w:rFonts w:ascii="Times New Roman" w:hAnsi="Times New Roman"/>
        </w:rPr>
        <w:t>Phylotree</w:t>
      </w:r>
      <w:proofErr w:type="spellEnd"/>
      <w:r w:rsidR="003805BB" w:rsidRPr="00FE2003">
        <w:rPr>
          <w:rFonts w:ascii="Times New Roman" w:hAnsi="Times New Roman"/>
        </w:rPr>
        <w:t xml:space="preserve"> assigned haplogroup with the haplogroups defined based on imputed (genotyped/imputed SNPs) and genotyped-only SNPs</w:t>
      </w:r>
      <w:r w:rsidR="00E04203" w:rsidRPr="00FE2003">
        <w:rPr>
          <w:rFonts w:ascii="Times New Roman" w:hAnsi="Times New Roman"/>
          <w:color w:val="000000"/>
          <w:szCs w:val="22"/>
        </w:rPr>
        <w:t xml:space="preserve">. </w:t>
      </w:r>
    </w:p>
    <w:p w14:paraId="2214E701" w14:textId="77777777" w:rsidR="00F722B5" w:rsidRDefault="00F722B5" w:rsidP="00A41F2F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09A9D029" w14:textId="26E79DE6" w:rsidR="00803EC9" w:rsidRPr="0057485A" w:rsidRDefault="00803EC9" w:rsidP="00A41F2F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</w:rPr>
      </w:pPr>
      <w:r w:rsidRPr="0057485A">
        <w:rPr>
          <w:rFonts w:ascii="Times New Roman" w:hAnsi="Times New Roman"/>
          <w:b/>
          <w:color w:val="000000"/>
          <w:sz w:val="36"/>
          <w:szCs w:val="36"/>
        </w:rPr>
        <w:t>Statistical Analysis</w:t>
      </w:r>
    </w:p>
    <w:p w14:paraId="55AC5821" w14:textId="423DE9A2" w:rsidR="00F722B5" w:rsidRPr="001231F2" w:rsidRDefault="00803EC9" w:rsidP="00A41F2F">
      <w:pPr>
        <w:spacing w:line="480" w:lineRule="auto"/>
        <w:rPr>
          <w:rFonts w:ascii="Times New Roman" w:hAnsi="Times New Roman"/>
        </w:rPr>
      </w:pPr>
      <w:r w:rsidRPr="00DA39A8">
        <w:rPr>
          <w:rFonts w:ascii="Times New Roman" w:hAnsi="Times New Roman"/>
        </w:rPr>
        <w:t xml:space="preserve">For single marker tests, associations with SCZ for the </w:t>
      </w:r>
      <w:r w:rsidR="00F722B5" w:rsidRPr="00F722B5">
        <w:rPr>
          <w:rFonts w:ascii="Times New Roman" w:hAnsi="Times New Roman"/>
          <w:b/>
        </w:rPr>
        <w:t>71</w:t>
      </w:r>
      <w:r w:rsidRPr="00DA39A8">
        <w:rPr>
          <w:rFonts w:ascii="Times New Roman" w:hAnsi="Times New Roman"/>
        </w:rPr>
        <w:t xml:space="preserve"> common SNPs </w:t>
      </w:r>
      <w:r w:rsidR="00596C77" w:rsidRPr="00DA39A8">
        <w:rPr>
          <w:rFonts w:ascii="Times New Roman" w:hAnsi="Times New Roman"/>
        </w:rPr>
        <w:t xml:space="preserve">(genotyped and imputed) </w:t>
      </w:r>
      <w:r w:rsidRPr="00DA39A8">
        <w:rPr>
          <w:rFonts w:ascii="Times New Roman" w:hAnsi="Times New Roman"/>
        </w:rPr>
        <w:t xml:space="preserve">were tested using </w:t>
      </w:r>
      <w:r w:rsidRPr="00DA39A8">
        <w:rPr>
          <w:rFonts w:ascii="Times New Roman" w:hAnsi="Times New Roman"/>
          <w:color w:val="000000"/>
          <w:szCs w:val="22"/>
        </w:rPr>
        <w:t>SNPTEST v2.8</w:t>
      </w:r>
      <w:r w:rsidR="0091232F">
        <w:rPr>
          <w:rFonts w:ascii="Times New Roman" w:hAnsi="Times New Roman"/>
        </w:rPr>
        <w:t xml:space="preserve"> </w:t>
      </w:r>
      <w:r w:rsidR="0091232F" w:rsidRPr="00A65A26">
        <w:rPr>
          <w:rFonts w:ascii="Times New Roman" w:hAnsi="Times New Roman"/>
        </w:rPr>
        <w:t>with the frequentist test and expected method.</w:t>
      </w:r>
      <w:r w:rsidR="0091232F">
        <w:rPr>
          <w:rFonts w:ascii="Times New Roman" w:hAnsi="Times New Roman"/>
          <w:b/>
        </w:rPr>
        <w:t xml:space="preserve"> </w:t>
      </w:r>
      <w:r w:rsidR="006F7AEF" w:rsidRPr="00DA39A8">
        <w:rPr>
          <w:rFonts w:ascii="Times New Roman" w:hAnsi="Times New Roman"/>
        </w:rPr>
        <w:t xml:space="preserve">We conducted rare variants analyses on the genotyped markers </w:t>
      </w:r>
      <w:r w:rsidR="00957C9A" w:rsidRPr="00A65A26">
        <w:rPr>
          <w:rFonts w:ascii="Times New Roman" w:hAnsi="Times New Roman"/>
        </w:rPr>
        <w:t>with</w:t>
      </w:r>
      <w:r w:rsidR="006F7AEF" w:rsidRPr="00A65A26">
        <w:rPr>
          <w:rFonts w:ascii="Times New Roman" w:hAnsi="Times New Roman"/>
        </w:rPr>
        <w:t xml:space="preserve"> </w:t>
      </w:r>
      <w:r w:rsidR="00B72C75" w:rsidRPr="00A65A26">
        <w:rPr>
          <w:rFonts w:ascii="Times New Roman" w:hAnsi="Times New Roman"/>
        </w:rPr>
        <w:t>sequence Kernel association test (</w:t>
      </w:r>
      <w:r w:rsidR="006F7AEF" w:rsidRPr="00A65A26">
        <w:rPr>
          <w:rFonts w:ascii="Times New Roman" w:hAnsi="Times New Roman"/>
        </w:rPr>
        <w:t>SKAT</w:t>
      </w:r>
      <w:r w:rsidR="00B72C75" w:rsidRPr="00A65A26">
        <w:rPr>
          <w:rFonts w:ascii="Times New Roman" w:hAnsi="Times New Roman"/>
        </w:rPr>
        <w:t>)</w:t>
      </w:r>
      <w:r w:rsidR="006F7AEF" w:rsidRPr="00A65A26">
        <w:rPr>
          <w:rFonts w:ascii="Times New Roman" w:hAnsi="Times New Roman"/>
        </w:rPr>
        <w:t xml:space="preserve"> </w:t>
      </w:r>
      <w:r w:rsidR="00543533" w:rsidRPr="00A65A26">
        <w:rPr>
          <w:rFonts w:ascii="Times New Roman" w:hAnsi="Times New Roman"/>
        </w:rPr>
        <w:fldChar w:fldCharType="begin">
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</w:fldChar>
      </w:r>
      <w:ins w:id="155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156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</w:delInstrText>
        </w:r>
        <w:r w:rsidR="003805BB" w:rsidDel="00773103">
          <w:rPr>
            <w:rFonts w:ascii="Times New Roman" w:hAnsi="Times New Roman"/>
          </w:rPr>
          <w:fldChar w:fldCharType="begin">
  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  </w:fldChar>
        </w:r>
        <w:r w:rsidR="003805BB" w:rsidDel="00773103">
          <w:rPr>
            <w:rFonts w:ascii="Times New Roman" w:hAnsi="Times New Roman"/>
          </w:rPr>
          <w:delInstrText xml:space="preserve"> ADDIN EN.CITE.DATA </w:delInstrText>
        </w:r>
        <w:r w:rsidR="003805BB" w:rsidDel="00773103">
          <w:rPr>
            <w:rFonts w:ascii="Times New Roman" w:hAnsi="Times New Roman"/>
          </w:rPr>
        </w:r>
        <w:r w:rsidR="003805BB" w:rsidDel="00773103">
          <w:rPr>
            <w:rFonts w:ascii="Times New Roman" w:hAnsi="Times New Roman"/>
          </w:rPr>
          <w:fldChar w:fldCharType="end"/>
        </w:r>
      </w:del>
      <w:ins w:id="157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543533" w:rsidRPr="00A65A26">
        <w:rPr>
          <w:rFonts w:ascii="Times New Roman" w:hAnsi="Times New Roman"/>
        </w:rPr>
      </w:r>
      <w:r w:rsidR="00543533" w:rsidRPr="00A65A26">
        <w:rPr>
          <w:rFonts w:ascii="Times New Roman" w:hAnsi="Times New Roman"/>
        </w:rPr>
        <w:fldChar w:fldCharType="separate"/>
      </w:r>
      <w:ins w:id="158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"_ENREF_22" \o "Ionita-Laza, 2013 #280"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59" w:author="CAMH User" w:date="2018-01-10T12:37:00Z">
        <w:r w:rsidR="006B5A2F">
          <w:rPr>
            <w:rFonts w:ascii="Times New Roman" w:hAnsi="Times New Roman"/>
            <w:noProof/>
          </w:rPr>
          <w:t>22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60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161" w:author="CAMH User" w:date="2018-01-10T12:15:00Z">
        <w:r w:rsidR="003805BB" w:rsidDel="009D0CFA">
          <w:rPr>
            <w:rFonts w:ascii="Times New Roman" w:hAnsi="Times New Roman"/>
            <w:noProof/>
          </w:rPr>
          <w:delText>22</w:delText>
        </w:r>
      </w:del>
      <w:del w:id="162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543533" w:rsidRPr="00A65A26">
        <w:rPr>
          <w:rFonts w:ascii="Times New Roman" w:hAnsi="Times New Roman"/>
        </w:rPr>
        <w:fldChar w:fldCharType="end"/>
      </w:r>
      <w:r w:rsidR="00B72C75" w:rsidRPr="00A65A26">
        <w:rPr>
          <w:rFonts w:ascii="Times New Roman" w:hAnsi="Times New Roman"/>
        </w:rPr>
        <w:t xml:space="preserve">, </w:t>
      </w:r>
      <w:r w:rsidR="00996934" w:rsidRPr="001231F2">
        <w:rPr>
          <w:rFonts w:ascii="Times New Roman" w:hAnsi="Times New Roman"/>
        </w:rPr>
        <w:t xml:space="preserve">using Davies method to compute </w:t>
      </w:r>
      <w:r w:rsidR="00141D8D" w:rsidRPr="001231F2">
        <w:rPr>
          <w:rFonts w:ascii="Times New Roman" w:hAnsi="Times New Roman"/>
        </w:rPr>
        <w:t xml:space="preserve">the </w:t>
      </w:r>
      <w:r w:rsidR="00F676C8" w:rsidRPr="001231F2">
        <w:rPr>
          <w:rFonts w:ascii="Times New Roman" w:hAnsi="Times New Roman"/>
        </w:rPr>
        <w:t>p-</w:t>
      </w:r>
      <w:r w:rsidR="00996934" w:rsidRPr="001231F2">
        <w:rPr>
          <w:rFonts w:ascii="Times New Roman" w:hAnsi="Times New Roman"/>
        </w:rPr>
        <w:t xml:space="preserve">value (an exact method that computes </w:t>
      </w:r>
      <w:r w:rsidR="00996934" w:rsidRPr="001231F2">
        <w:rPr>
          <w:rFonts w:ascii="Times New Roman" w:hAnsi="Times New Roman"/>
        </w:rPr>
        <w:lastRenderedPageBreak/>
        <w:t xml:space="preserve">the p-value by inverting the characteristic function of the mixture chi square distributions) and using weights from a beta function on the MAF (SKAT default weights). </w:t>
      </w:r>
    </w:p>
    <w:p w14:paraId="6340CC6C" w14:textId="77777777" w:rsidR="00462643" w:rsidRDefault="00462643" w:rsidP="00A41F2F">
      <w:pPr>
        <w:spacing w:line="480" w:lineRule="auto"/>
        <w:rPr>
          <w:rFonts w:ascii="Times New Roman" w:hAnsi="Times New Roman"/>
        </w:rPr>
      </w:pPr>
    </w:p>
    <w:p w14:paraId="47EF2E11" w14:textId="7E80AAAC" w:rsidR="00462643" w:rsidRDefault="00712519" w:rsidP="00A41F2F">
      <w:pPr>
        <w:spacing w:line="480" w:lineRule="auto"/>
        <w:rPr>
          <w:rFonts w:ascii="Times New Roman" w:hAnsi="Times New Roman"/>
          <w:b/>
          <w:color w:val="000000"/>
          <w:szCs w:val="22"/>
        </w:rPr>
      </w:pPr>
      <w:r w:rsidRPr="001231F2">
        <w:rPr>
          <w:rFonts w:ascii="Times New Roman" w:hAnsi="Times New Roman"/>
        </w:rPr>
        <w:t>F</w:t>
      </w:r>
      <w:r w:rsidR="00AC0E72" w:rsidRPr="001231F2">
        <w:rPr>
          <w:rFonts w:ascii="Times New Roman" w:hAnsi="Times New Roman"/>
        </w:rPr>
        <w:t xml:space="preserve">ollowing haplogroup assignment, we performed multidimensional scaling analysis (MDS) and plotted the first two dimensions in order to visualize traditional </w:t>
      </w:r>
      <w:proofErr w:type="spellStart"/>
      <w:r w:rsidR="00AC0E72" w:rsidRPr="001231F2">
        <w:rPr>
          <w:rFonts w:ascii="Times New Roman" w:hAnsi="Times New Roman"/>
        </w:rPr>
        <w:t>mtDNA</w:t>
      </w:r>
      <w:proofErr w:type="spellEnd"/>
      <w:r w:rsidR="00AC0E72" w:rsidRPr="001231F2">
        <w:rPr>
          <w:rFonts w:ascii="Times New Roman" w:hAnsi="Times New Roman"/>
        </w:rPr>
        <w:t xml:space="preserve"> haplogroups. </w:t>
      </w:r>
      <w:r w:rsidRPr="001231F2">
        <w:rPr>
          <w:rFonts w:ascii="Times New Roman" w:hAnsi="Times New Roman"/>
        </w:rPr>
        <w:t>. A</w:t>
      </w:r>
      <w:r w:rsidR="00E20A04" w:rsidRPr="00DA39A8">
        <w:rPr>
          <w:rFonts w:ascii="Times New Roman" w:hAnsi="Times New Roman"/>
        </w:rPr>
        <w:t xml:space="preserve">ssociation </w:t>
      </w:r>
      <w:r w:rsidR="001B0243">
        <w:rPr>
          <w:rFonts w:ascii="Times New Roman" w:hAnsi="Times New Roman"/>
        </w:rPr>
        <w:t>test</w:t>
      </w:r>
      <w:r w:rsidR="002E06DC">
        <w:rPr>
          <w:rFonts w:ascii="Times New Roman" w:hAnsi="Times New Roman"/>
        </w:rPr>
        <w:t>ing</w:t>
      </w:r>
      <w:r w:rsidR="001B0243">
        <w:rPr>
          <w:rFonts w:ascii="Times New Roman" w:hAnsi="Times New Roman"/>
        </w:rPr>
        <w:t xml:space="preserve"> was performed using macro-haplogroups, in which some </w:t>
      </w:r>
      <w:r w:rsidR="002E06DC">
        <w:rPr>
          <w:rFonts w:ascii="Times New Roman" w:hAnsi="Times New Roman"/>
        </w:rPr>
        <w:t xml:space="preserve">phylogenetically-related </w:t>
      </w:r>
      <w:r w:rsidR="001B0243">
        <w:rPr>
          <w:rFonts w:ascii="Times New Roman" w:hAnsi="Times New Roman"/>
        </w:rPr>
        <w:t xml:space="preserve">haplogroups were </w:t>
      </w:r>
      <w:r w:rsidR="002E06DC">
        <w:rPr>
          <w:rFonts w:ascii="Times New Roman" w:hAnsi="Times New Roman"/>
        </w:rPr>
        <w:t>combined</w:t>
      </w:r>
      <w:r w:rsidR="001B0243">
        <w:rPr>
          <w:rFonts w:ascii="Times New Roman" w:hAnsi="Times New Roman"/>
        </w:rPr>
        <w:t>. We test</w:t>
      </w:r>
      <w:r w:rsidR="002E06DC">
        <w:rPr>
          <w:rFonts w:ascii="Times New Roman" w:hAnsi="Times New Roman"/>
        </w:rPr>
        <w:t>ed</w:t>
      </w:r>
      <w:r w:rsidR="001B0243">
        <w:rPr>
          <w:rFonts w:ascii="Times New Roman" w:hAnsi="Times New Roman"/>
        </w:rPr>
        <w:t xml:space="preserve"> the association between the macro-haplogroups</w:t>
      </w:r>
      <w:r w:rsidR="00F676C8">
        <w:rPr>
          <w:rFonts w:ascii="Times New Roman" w:hAnsi="Times New Roman"/>
        </w:rPr>
        <w:t xml:space="preserve"> </w:t>
      </w:r>
      <w:r w:rsidR="003805BB">
        <w:rPr>
          <w:rFonts w:ascii="Times New Roman" w:hAnsi="Times New Roman"/>
        </w:rPr>
        <w:t>HV</w:t>
      </w:r>
      <w:r w:rsidR="00F676C8">
        <w:rPr>
          <w:rFonts w:ascii="Times New Roman" w:hAnsi="Times New Roman"/>
        </w:rPr>
        <w:t>, J, T,</w:t>
      </w:r>
      <w:r w:rsidR="00E20A04" w:rsidRPr="00DA39A8">
        <w:rPr>
          <w:rFonts w:ascii="Times New Roman" w:hAnsi="Times New Roman"/>
        </w:rPr>
        <w:t xml:space="preserve"> </w:t>
      </w:r>
      <w:r w:rsidR="001B0243">
        <w:rPr>
          <w:rFonts w:ascii="Times New Roman" w:hAnsi="Times New Roman"/>
        </w:rPr>
        <w:t xml:space="preserve">and </w:t>
      </w:r>
      <w:r w:rsidR="00E20A04" w:rsidRPr="00DA39A8">
        <w:rPr>
          <w:rFonts w:ascii="Times New Roman" w:hAnsi="Times New Roman"/>
        </w:rPr>
        <w:t>U and SCZ using logistic regression.</w:t>
      </w:r>
      <w:r w:rsidR="00DA39A8" w:rsidRPr="00DA39A8">
        <w:rPr>
          <w:rFonts w:ascii="Times New Roman" w:hAnsi="Times New Roman"/>
        </w:rPr>
        <w:t xml:space="preserve"> </w:t>
      </w:r>
      <w:r w:rsidR="00DA39A8" w:rsidRPr="00DA39A8">
        <w:rPr>
          <w:rFonts w:ascii="Times New Roman" w:hAnsi="Times New Roman"/>
          <w:color w:val="000000"/>
          <w:szCs w:val="22"/>
        </w:rPr>
        <w:t xml:space="preserve">Power calculation was performed using </w:t>
      </w:r>
      <w:proofErr w:type="spellStart"/>
      <w:r w:rsidR="00DA39A8" w:rsidRPr="00DA39A8">
        <w:rPr>
          <w:rFonts w:ascii="Times New Roman" w:hAnsi="Times New Roman"/>
          <w:color w:val="000000"/>
          <w:szCs w:val="22"/>
        </w:rPr>
        <w:t>Quanto</w:t>
      </w:r>
      <w:proofErr w:type="spellEnd"/>
      <w:r w:rsidR="00DA39A8" w:rsidRPr="00DA39A8">
        <w:rPr>
          <w:rFonts w:ascii="Times New Roman" w:hAnsi="Times New Roman"/>
          <w:color w:val="000000"/>
          <w:szCs w:val="22"/>
        </w:rPr>
        <w:t xml:space="preserve"> 1.2.4</w:t>
      </w:r>
      <w:r w:rsidR="00650612">
        <w:rPr>
          <w:rFonts w:ascii="Times New Roman" w:hAnsi="Times New Roman"/>
          <w:color w:val="000000"/>
          <w:szCs w:val="22"/>
        </w:rPr>
        <w:t xml:space="preserve"> </w:t>
      </w:r>
      <w:r w:rsidR="00543533">
        <w:rPr>
          <w:rFonts w:ascii="Times New Roman" w:hAnsi="Times New Roman"/>
          <w:color w:val="000000"/>
          <w:szCs w:val="22"/>
        </w:rPr>
        <w:fldChar w:fldCharType="begin"/>
      </w:r>
      <w:ins w:id="163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&lt;EndNote&gt;&lt;Cite&gt;&lt;Author&gt;Morrison&lt;/Author&gt;&lt;Year&gt;2006&lt;/Year&gt;&lt;RecNum&gt;132&lt;/RecNum&gt;&lt;DisplayText&gt;[23]&lt;/DisplayText&gt;&lt;record&gt;&lt;rec-number&gt;132&lt;/rec-number&gt;&lt;foreign-keys&gt;&lt;key app="EN" db-id="z9p9e9sf8fvdrzedp505e9rdtfzfdeersp0r" timestamp="0"&gt;132&lt;/key&gt;&lt;/foreign-keys&gt;&lt;ref-type name="Journal Article"&gt;17&lt;/ref-type&gt;&lt;contributors&gt;&lt;authors&gt;&lt;author&gt;WJ Gauderman; JM Morrison&lt;/author&gt;&lt;/authors&gt;&lt;/contributors&gt;&lt;titles&gt;&lt;title&gt;Quanto 1.1: A computer program for power and sample size calculations for genetic-epidemiology studies&lt;/title&gt;&lt;secondary-title&gt;Internet&lt;/secondary-title&gt;&lt;/titles&gt;&lt;periodical&gt;&lt;full-title&gt;Internet&lt;/full-title&gt;&lt;/periodical&gt;&lt;dates&gt;&lt;year&gt;2006&lt;/year&gt;&lt;/dates&gt;&lt;urls&gt;&lt;/urls&gt;&lt;/record&gt;&lt;/Cite&gt;&lt;/EndNote&gt;</w:instrText>
        </w:r>
      </w:ins>
      <w:del w:id="164" w:author="CAMH User" w:date="2018-01-10T12:25:00Z">
        <w:r w:rsidR="003805B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&lt;EndNote&gt;&lt;Cite&gt;&lt;Author&gt;Morrison&lt;/Author&gt;&lt;Year&gt;2006&lt;/Year&gt;&lt;RecNum&gt;132&lt;/RecNum&gt;&lt;DisplayText&gt;[23]&lt;/DisplayText&gt;&lt;record&gt;&lt;rec-number&gt;132&lt;/rec-number&gt;&lt;foreign-keys&gt;&lt;key app="EN" db-id="z9p9e9sf8fvdrzedp505e9rdtfzfdeersp0r" timestamp="0"&gt;132&lt;/key&gt;&lt;/foreign-keys&gt;&lt;ref-type name="Journal Article"&gt;17&lt;/ref-type&gt;&lt;contributors&gt;&lt;authors&gt;&lt;author&gt;WJ Gauderman; JM Morrison&lt;/author&gt;&lt;/authors&gt;&lt;/contributors&gt;&lt;titles&gt;&lt;title&gt;Quanto 1.1: A computer program for power and sample size calculations for genetic-epidemiology studies&lt;/title&gt;&lt;secondary-title&gt;Internet&lt;/secondary-title&gt;&lt;/titles&gt;&lt;periodical&gt;&lt;full-title&gt;Internet&lt;/full-title&gt;&lt;/periodical&gt;&lt;dates&gt;&lt;year&gt;2006&lt;/year&gt;&lt;/dates&gt;&lt;urls&gt;&lt;/urls&gt;&lt;/record&gt;&lt;/Cite&gt;&lt;/EndNote&gt;</w:delInstrText>
        </w:r>
      </w:del>
      <w:r w:rsidR="00543533">
        <w:rPr>
          <w:rFonts w:ascii="Times New Roman" w:hAnsi="Times New Roman"/>
          <w:color w:val="000000"/>
          <w:szCs w:val="22"/>
        </w:rPr>
        <w:fldChar w:fldCharType="separate"/>
      </w:r>
      <w:ins w:id="165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"_ENREF_23" \o "Morrison, 2006 #132"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66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23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67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68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23</w:delText>
        </w:r>
      </w:del>
      <w:del w:id="169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="00543533">
        <w:rPr>
          <w:rFonts w:ascii="Times New Roman" w:hAnsi="Times New Roman"/>
          <w:color w:val="000000"/>
          <w:szCs w:val="22"/>
        </w:rPr>
        <w:fldChar w:fldCharType="end"/>
      </w:r>
      <w:r w:rsidR="00DA39A8" w:rsidRPr="00DA39A8">
        <w:rPr>
          <w:rFonts w:ascii="Times New Roman" w:hAnsi="Times New Roman"/>
          <w:color w:val="000000"/>
          <w:szCs w:val="22"/>
        </w:rPr>
        <w:t xml:space="preserve">. </w:t>
      </w:r>
    </w:p>
    <w:p w14:paraId="3DC70C0E" w14:textId="77777777" w:rsidR="00462643" w:rsidRDefault="00462643" w:rsidP="00A41F2F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4476DD55" w14:textId="77777777" w:rsidR="00803EC9" w:rsidRPr="0057485A" w:rsidRDefault="004A6811" w:rsidP="00A41F2F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</w:rPr>
      </w:pPr>
      <w:r w:rsidRPr="0057485A">
        <w:rPr>
          <w:rFonts w:ascii="Times New Roman" w:hAnsi="Times New Roman"/>
          <w:b/>
          <w:color w:val="000000"/>
          <w:sz w:val="36"/>
          <w:szCs w:val="36"/>
        </w:rPr>
        <w:t xml:space="preserve">Results </w:t>
      </w:r>
    </w:p>
    <w:p w14:paraId="130A3206" w14:textId="1AD5C448" w:rsidR="00893E4E" w:rsidRDefault="00803EC9" w:rsidP="00B64727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  <w:color w:val="000000"/>
          <w:szCs w:val="22"/>
        </w:rPr>
        <w:t xml:space="preserve">A total of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194 </w:t>
      </w:r>
      <w:r w:rsidRPr="00C31BDB">
        <w:rPr>
          <w:rFonts w:ascii="Times New Roman" w:hAnsi="Times New Roman"/>
          <w:color w:val="000000"/>
          <w:szCs w:val="22"/>
        </w:rPr>
        <w:t xml:space="preserve">SNPs were present in the imputation output of </w:t>
      </w:r>
      <w:r w:rsidRPr="001231F2">
        <w:rPr>
          <w:rFonts w:ascii="Times New Roman" w:hAnsi="Times New Roman"/>
          <w:color w:val="000000"/>
          <w:szCs w:val="22"/>
        </w:rPr>
        <w:t xml:space="preserve">which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41 </w:t>
      </w:r>
      <w:r w:rsidRPr="001231F2">
        <w:rPr>
          <w:rFonts w:ascii="Times New Roman" w:hAnsi="Times New Roman"/>
          <w:color w:val="000000"/>
          <w:szCs w:val="22"/>
        </w:rPr>
        <w:t xml:space="preserve">had been genotyped </w:t>
      </w:r>
      <w:r w:rsidR="00B64727" w:rsidRPr="001231F2">
        <w:rPr>
          <w:rFonts w:ascii="Times New Roman" w:hAnsi="Times New Roman"/>
          <w:color w:val="000000"/>
          <w:szCs w:val="22"/>
        </w:rPr>
        <w:t xml:space="preserve">(one SNP was </w:t>
      </w:r>
      <w:r w:rsidR="0053402C" w:rsidRPr="001231F2">
        <w:rPr>
          <w:rFonts w:ascii="Times New Roman" w:hAnsi="Times New Roman"/>
          <w:color w:val="000000"/>
          <w:szCs w:val="22"/>
        </w:rPr>
        <w:t>filtered out</w:t>
      </w:r>
      <w:r w:rsidR="00B64727" w:rsidRPr="001231F2">
        <w:rPr>
          <w:rFonts w:ascii="Times New Roman" w:hAnsi="Times New Roman"/>
          <w:color w:val="000000"/>
          <w:szCs w:val="22"/>
        </w:rPr>
        <w:t xml:space="preserve"> due to excessive missing data after removal of 381 individuals with uncertain haplogroup assignment) </w:t>
      </w:r>
      <w:r w:rsidRPr="001231F2">
        <w:rPr>
          <w:rFonts w:ascii="Times New Roman" w:hAnsi="Times New Roman"/>
          <w:color w:val="000000"/>
          <w:szCs w:val="22"/>
        </w:rPr>
        <w:t>and 153 imputed (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141 </w:t>
      </w:r>
      <w:r w:rsidRPr="001231F2">
        <w:rPr>
          <w:rFonts w:ascii="Times New Roman" w:hAnsi="Times New Roman"/>
          <w:color w:val="000000"/>
          <w:szCs w:val="22"/>
        </w:rPr>
        <w:t>in the coding region).</w:t>
      </w:r>
      <w:r w:rsidRPr="00C31BDB">
        <w:rPr>
          <w:rFonts w:ascii="Times New Roman" w:hAnsi="Times New Roman"/>
          <w:color w:val="000000"/>
          <w:szCs w:val="22"/>
        </w:rPr>
        <w:t xml:space="preserve"> After filtering for info score ≥ 0.3 and MAF ≥ </w:t>
      </w:r>
      <w:r w:rsidR="00B64727">
        <w:rPr>
          <w:rFonts w:ascii="Times New Roman" w:hAnsi="Times New Roman"/>
          <w:color w:val="000000"/>
          <w:szCs w:val="22"/>
        </w:rPr>
        <w:t>1%</w:t>
      </w:r>
      <w:r w:rsidRPr="00C31BDB">
        <w:rPr>
          <w:rFonts w:ascii="Times New Roman" w:hAnsi="Times New Roman"/>
          <w:color w:val="000000"/>
          <w:szCs w:val="22"/>
        </w:rPr>
        <w:t xml:space="preserve">, we </w:t>
      </w:r>
      <w:r w:rsidRPr="001231F2">
        <w:rPr>
          <w:rFonts w:ascii="Times New Roman" w:hAnsi="Times New Roman"/>
          <w:color w:val="000000"/>
          <w:szCs w:val="22"/>
        </w:rPr>
        <w:t xml:space="preserve">retained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71 </w:t>
      </w:r>
      <w:r w:rsidRPr="001231F2">
        <w:rPr>
          <w:rFonts w:ascii="Times New Roman" w:hAnsi="Times New Roman"/>
          <w:color w:val="000000"/>
          <w:szCs w:val="22"/>
        </w:rPr>
        <w:t>SNPs (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41 </w:t>
      </w:r>
      <w:r w:rsidRPr="001231F2">
        <w:rPr>
          <w:rFonts w:ascii="Times New Roman" w:hAnsi="Times New Roman"/>
          <w:color w:val="000000"/>
          <w:szCs w:val="22"/>
        </w:rPr>
        <w:t xml:space="preserve">genotyped and </w:t>
      </w:r>
      <w:r w:rsidR="0065003D" w:rsidRPr="001231F2">
        <w:rPr>
          <w:rFonts w:ascii="Times New Roman" w:hAnsi="Times New Roman"/>
          <w:color w:val="000000"/>
          <w:szCs w:val="22"/>
        </w:rPr>
        <w:t xml:space="preserve">30 </w:t>
      </w:r>
      <w:r w:rsidRPr="001231F2">
        <w:rPr>
          <w:rFonts w:ascii="Times New Roman" w:hAnsi="Times New Roman"/>
          <w:color w:val="000000"/>
          <w:szCs w:val="22"/>
        </w:rPr>
        <w:t>imputed)</w:t>
      </w:r>
      <w:r w:rsidRPr="00C31BDB">
        <w:rPr>
          <w:rFonts w:ascii="Times New Roman" w:hAnsi="Times New Roman"/>
          <w:color w:val="000000"/>
          <w:szCs w:val="22"/>
        </w:rPr>
        <w:t xml:space="preserve"> in the coding region for </w:t>
      </w:r>
      <w:r w:rsidR="00223993">
        <w:rPr>
          <w:rFonts w:ascii="Times New Roman" w:hAnsi="Times New Roman"/>
          <w:color w:val="000000"/>
          <w:szCs w:val="22"/>
        </w:rPr>
        <w:t xml:space="preserve">univariate </w:t>
      </w:r>
      <w:r w:rsidRPr="00C31BDB">
        <w:rPr>
          <w:rFonts w:ascii="Times New Roman" w:hAnsi="Times New Roman"/>
          <w:color w:val="000000"/>
          <w:szCs w:val="22"/>
        </w:rPr>
        <w:t xml:space="preserve">association analysis. The </w:t>
      </w:r>
      <w:r w:rsidR="005E39A5" w:rsidRPr="001231F2">
        <w:rPr>
          <w:rFonts w:ascii="Times New Roman" w:hAnsi="Times New Roman"/>
          <w:color w:val="000000"/>
          <w:szCs w:val="22"/>
        </w:rPr>
        <w:t>71</w:t>
      </w:r>
      <w:r w:rsidR="005E39A5" w:rsidRPr="00C31BDB">
        <w:rPr>
          <w:rFonts w:ascii="Times New Roman" w:hAnsi="Times New Roman"/>
          <w:color w:val="000000"/>
          <w:szCs w:val="22"/>
        </w:rPr>
        <w:t xml:space="preserve"> </w:t>
      </w:r>
      <w:r w:rsidRPr="00C31BDB">
        <w:rPr>
          <w:rFonts w:ascii="Times New Roman" w:hAnsi="Times New Roman"/>
          <w:color w:val="000000"/>
          <w:szCs w:val="22"/>
        </w:rPr>
        <w:t xml:space="preserve">SNPs available for analysis equated to </w:t>
      </w:r>
      <w:r w:rsidR="00301160" w:rsidRPr="001231F2">
        <w:rPr>
          <w:rFonts w:ascii="Times New Roman" w:hAnsi="Times New Roman"/>
          <w:color w:val="000000"/>
          <w:szCs w:val="22"/>
        </w:rPr>
        <w:t xml:space="preserve">35 </w:t>
      </w:r>
      <w:r w:rsidRPr="001231F2">
        <w:rPr>
          <w:rFonts w:ascii="Times New Roman" w:hAnsi="Times New Roman"/>
          <w:color w:val="000000"/>
          <w:szCs w:val="22"/>
        </w:rPr>
        <w:t>i</w:t>
      </w:r>
      <w:r w:rsidRPr="00C31BDB">
        <w:rPr>
          <w:rFonts w:ascii="Times New Roman" w:hAnsi="Times New Roman"/>
          <w:color w:val="000000"/>
          <w:szCs w:val="22"/>
        </w:rPr>
        <w:t>ndependent tests (determined using SNP Spectral Decomposition Lite)</w:t>
      </w:r>
      <w:r w:rsidR="00503CBE">
        <w:rPr>
          <w:rFonts w:ascii="Times New Roman" w:hAnsi="Times New Roman"/>
          <w:color w:val="000000"/>
          <w:szCs w:val="22"/>
        </w:rPr>
        <w:t xml:space="preserve"> </w:t>
      </w:r>
      <w:r w:rsidR="00503CBE">
        <w:rPr>
          <w:rFonts w:ascii="Times New Roman" w:hAnsi="Times New Roman"/>
          <w:color w:val="000000"/>
          <w:szCs w:val="22"/>
        </w:rPr>
        <w:fldChar w:fldCharType="begin"/>
      </w:r>
      <w:ins w:id="170" w:author="CAMH User" w:date="2018-01-10T12:37:00Z">
        <w:r w:rsidR="006B5A2F">
          <w:rPr>
            <w:rFonts w:ascii="Times New Roman" w:hAnsi="Times New Roman"/>
            <w:color w:val="000000"/>
            <w:szCs w:val="22"/>
          </w:rPr>
          <w:instrText xml:space="preserve"> ADDIN EN.CITE &lt;EndNote&gt;&lt;Cite&gt;&lt;Author&gt;Nyholt&lt;/Author&gt;&lt;Year&gt;2004&lt;/Year&gt;&lt;RecNum&gt;128&lt;/RecNum&gt;&lt;DisplayText&gt;[24]&lt;/DisplayText&gt;&lt;record&gt;&lt;rec-number&gt;128&lt;/rec-number&gt;&lt;foreign-keys&gt;&lt;key app="EN" db-id="z9p9e9sf8fvdrzedp505e9rdtfzfdeersp0r" timestamp="0"&gt;128&lt;/key&gt;&lt;/foreign-keys&gt;&lt;ref-type name="Journal Article"&gt;17&lt;/ref-type&gt;&lt;contributors&gt;&lt;authors&gt;&lt;author&gt;Nyholt, D. R.&lt;/author&gt;&lt;/authors&gt;&lt;/contributors&gt;&lt;auth-address&gt;Genetic Epidemiology Laboratory, Queensland Institute of Medical Research, Brisbane, Queensland, Australia. daleN@qimr.edu.au&lt;/auth-address&gt;&lt;titles&gt;&lt;title&gt;A simple correction for multiple testing for single-nucleotide polymorphisms in linkage disequilibrium with each other&lt;/title&gt;&lt;secondary-title&gt;Am J Hum Genet&lt;/secondary-title&gt;&lt;/titles&gt;&lt;periodical&gt;&lt;full-title&gt;Am J Hum Genet&lt;/full-title&gt;&lt;/periodical&gt;&lt;pages&gt;765-9&lt;/pages&gt;&lt;volume&gt;74&lt;/volume&gt;&lt;number&gt;4&lt;/number&gt;&lt;edition&gt;2004/03/05&lt;/edition&gt;&lt;keywords&gt;&lt;keyword&gt;Gene Frequency/genetics&lt;/keyword&gt;&lt;keyword&gt;Haplotypes/genetics&lt;/keyword&gt;&lt;keyword&gt;Humans&lt;/keyword&gt;&lt;keyword&gt;Internet&lt;/keyword&gt;&lt;keyword&gt;Linkage Disequilibrium/*genetics&lt;/keyword&gt;&lt;keyword&gt;Polymorphism, Single Nucleotide/*genetics&lt;/keyword&gt;&lt;keyword&gt;Probability&lt;/keyword&gt;&lt;keyword&gt;Research Design&lt;/keyword&gt;&lt;keyword&gt;Software&lt;/keyword&gt;&lt;/keywords&gt;&lt;dates&gt;&lt;year&gt;2004&lt;/year&gt;&lt;pub-dates&gt;&lt;date&gt;Apr&lt;/date&gt;&lt;/pub-dates&gt;&lt;/dates&gt;&lt;isbn&gt;0002-9297 (Print)&amp;#xD;0002-9297 (Linking)&lt;/isbn&gt;&lt;accession-num&gt;14997420&lt;/accession-num&gt;&lt;urls&gt;&lt;related-urls&gt;&lt;url&gt;http://www.ncbi.nlm.nih.gov/entrez/query.fcgi?cmd=Retrieve&amp;amp;db=PubMed&amp;amp;dopt=Citation&amp;amp;list_uids=14997420&lt;/url&gt;&lt;/related-urls&gt;&lt;/urls&gt;&lt;electronic-resource-num&gt;10.1086/383251&amp;#xD;S0002-9297(07)61903-X [pii]&lt;/electronic-resource-num&gt;&lt;language&gt;eng&lt;/language&gt;&lt;/record&gt;&lt;/Cite&gt;&lt;/EndNote&gt;</w:instrText>
        </w:r>
      </w:ins>
      <w:del w:id="171" w:author="CAMH User" w:date="2018-01-10T12:25:00Z">
        <w:r w:rsidR="003805BB" w:rsidDel="00773103">
          <w:rPr>
            <w:rFonts w:ascii="Times New Roman" w:hAnsi="Times New Roman"/>
            <w:color w:val="000000"/>
            <w:szCs w:val="22"/>
          </w:rPr>
          <w:delInstrText xml:space="preserve"> ADDIN EN.CITE &lt;EndNote&gt;&lt;Cite&gt;&lt;Author&gt;Nyholt&lt;/Author&gt;&lt;Year&gt;2004&lt;/Year&gt;&lt;RecNum&gt;128&lt;/RecNum&gt;&lt;DisplayText&gt;[24]&lt;/DisplayText&gt;&lt;record&gt;&lt;rec-number&gt;128&lt;/rec-number&gt;&lt;foreign-keys&gt;&lt;key app="EN" db-id="z9p9e9sf8fvdrzedp505e9rdtfzfdeersp0r" timestamp="0"&gt;128&lt;/key&gt;&lt;/foreign-keys&gt;&lt;ref-type name="Journal Article"&gt;17&lt;/ref-type&gt;&lt;contributors&gt;&lt;authors&gt;&lt;author&gt;Nyholt, D. R.&lt;/author&gt;&lt;/authors&gt;&lt;/contributors&gt;&lt;auth-address&gt;Genetic Epidemiology Laboratory, Queensland Institute of Medical Research, Brisbane, Queensland, Australia. daleN@qimr.edu.au&lt;/auth-address&gt;&lt;titles&gt;&lt;title&gt;A simple correction for multiple testing for single-nucleotide polymorphisms in linkage disequilibrium with each other&lt;/title&gt;&lt;secondary-title&gt;Am J Hum Genet&lt;/secondary-title&gt;&lt;/titles&gt;&lt;periodical&gt;&lt;full-title&gt;Am J Hum Genet&lt;/full-title&gt;&lt;/periodical&gt;&lt;pages&gt;765-9&lt;/pages&gt;&lt;volume&gt;74&lt;/volume&gt;&lt;number&gt;4&lt;/number&gt;&lt;edition&gt;2004/03/05&lt;/edition&gt;&lt;keywords&gt;&lt;keyword&gt;Gene Frequency/genetics&lt;/keyword&gt;&lt;keyword&gt;Haplotypes/genetics&lt;/keyword&gt;&lt;keyword&gt;Humans&lt;/keyword&gt;&lt;keyword&gt;Internet&lt;/keyword&gt;&lt;keyword&gt;Linkage Disequilibrium/*genetics&lt;/keyword&gt;&lt;keyword&gt;Polymorphism, Single Nucleotide/*genetics&lt;/keyword&gt;&lt;keyword&gt;Probability&lt;/keyword&gt;&lt;keyword&gt;Research Design&lt;/keyword&gt;&lt;keyword&gt;Software&lt;/keyword&gt;&lt;/keywords&gt;&lt;dates&gt;&lt;year&gt;2004&lt;/year&gt;&lt;pub-dates&gt;&lt;date&gt;Apr&lt;/date&gt;&lt;/pub-dates&gt;&lt;/dates&gt;&lt;isbn&gt;0002-9297 (Print)&amp;#xD;0002-9297 (Linking)&lt;/isbn&gt;&lt;accession-num&gt;14997420&lt;/accession-num&gt;&lt;urls&gt;&lt;related-urls&gt;&lt;url&gt;http://www.ncbi.nlm.nih.gov/entrez/query.fcgi?cmd=Retrieve&amp;amp;db=PubMed&amp;amp;dopt=Citation&amp;amp;list_uids=14997420&lt;/url&gt;&lt;/related-urls&gt;&lt;/urls&gt;&lt;electronic-resource-num&gt;10.1086/383251&amp;#xD;S0002-9297(07)61903-X [pii]&lt;/electronic-resource-num&gt;&lt;language&gt;eng&lt;/language&gt;&lt;/record&gt;&lt;/Cite&gt;&lt;/EndNote&gt;</w:delInstrText>
        </w:r>
      </w:del>
      <w:r w:rsidR="00503CBE">
        <w:rPr>
          <w:rFonts w:ascii="Times New Roman" w:hAnsi="Times New Roman"/>
          <w:color w:val="000000"/>
          <w:szCs w:val="22"/>
        </w:rPr>
        <w:fldChar w:fldCharType="separate"/>
      </w:r>
      <w:ins w:id="172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[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begin"/>
        </w:r>
        <w:r w:rsidR="006B5A2F">
          <w:rPr>
            <w:rFonts w:ascii="Times New Roman" w:hAnsi="Times New Roman"/>
            <w:noProof/>
            <w:color w:val="000000"/>
            <w:szCs w:val="22"/>
          </w:rPr>
          <w:instrText xml:space="preserve"> HYPERLINK \l "_ENREF_24" \o "Nyholt, 2004 #128" </w:instrText>
        </w:r>
      </w:ins>
      <w:r w:rsidR="006B5A2F">
        <w:rPr>
          <w:rFonts w:ascii="Times New Roman" w:hAnsi="Times New Roman"/>
          <w:noProof/>
          <w:color w:val="000000"/>
          <w:szCs w:val="22"/>
        </w:rPr>
        <w:fldChar w:fldCharType="separate"/>
      </w:r>
      <w:ins w:id="173" w:author="CAMH User" w:date="2018-01-10T12:37:00Z">
        <w:r w:rsidR="006B5A2F">
          <w:rPr>
            <w:rFonts w:ascii="Times New Roman" w:hAnsi="Times New Roman"/>
            <w:noProof/>
            <w:color w:val="000000"/>
            <w:szCs w:val="22"/>
          </w:rPr>
          <w:t>24</w:t>
        </w:r>
        <w:r w:rsidR="006B5A2F">
          <w:rPr>
            <w:rFonts w:ascii="Times New Roman" w:hAnsi="Times New Roman"/>
            <w:noProof/>
            <w:color w:val="000000"/>
            <w:szCs w:val="22"/>
          </w:rPr>
          <w:fldChar w:fldCharType="end"/>
        </w:r>
        <w:r w:rsidR="006B5A2F">
          <w:rPr>
            <w:rFonts w:ascii="Times New Roman" w:hAnsi="Times New Roman"/>
            <w:noProof/>
            <w:color w:val="000000"/>
            <w:szCs w:val="22"/>
          </w:rPr>
          <w:t>]</w:t>
        </w:r>
      </w:ins>
      <w:del w:id="174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[</w:delText>
        </w:r>
      </w:del>
      <w:del w:id="175" w:author="CAMH User" w:date="2018-01-10T12:15:00Z">
        <w:r w:rsidR="003805BB" w:rsidDel="009D0CFA">
          <w:rPr>
            <w:rFonts w:ascii="Times New Roman" w:hAnsi="Times New Roman"/>
            <w:noProof/>
            <w:color w:val="000000"/>
            <w:szCs w:val="22"/>
          </w:rPr>
          <w:delText>24</w:delText>
        </w:r>
      </w:del>
      <w:del w:id="176" w:author="CAMH User" w:date="2018-01-10T12:25:00Z">
        <w:r w:rsidR="003805BB" w:rsidDel="00773103">
          <w:rPr>
            <w:rFonts w:ascii="Times New Roman" w:hAnsi="Times New Roman"/>
            <w:noProof/>
            <w:color w:val="000000"/>
            <w:szCs w:val="22"/>
          </w:rPr>
          <w:delText>]</w:delText>
        </w:r>
      </w:del>
      <w:r w:rsidR="00503CBE">
        <w:rPr>
          <w:rFonts w:ascii="Times New Roman" w:hAnsi="Times New Roman"/>
          <w:color w:val="000000"/>
          <w:szCs w:val="22"/>
        </w:rPr>
        <w:fldChar w:fldCharType="end"/>
      </w:r>
      <w:r w:rsidRPr="00C31BDB">
        <w:rPr>
          <w:rFonts w:ascii="Times New Roman" w:hAnsi="Times New Roman"/>
          <w:color w:val="000000"/>
          <w:szCs w:val="22"/>
        </w:rPr>
        <w:t xml:space="preserve">. We applied a Bonferroni-corrected significance threshold of 0.001. For MAF ≥ 1%, this sample had 80% power to detect a genotype relative risk of 1.6 (additive model, </w:t>
      </w:r>
      <w:r w:rsidRPr="00C31BDB">
        <w:rPr>
          <w:rFonts w:ascii="Lucida Grande" w:hAnsi="Lucida Grande" w:cs="Lucida Grande"/>
          <w:color w:val="000000"/>
        </w:rPr>
        <w:t>α</w:t>
      </w:r>
      <w:r w:rsidRPr="00C31BDB">
        <w:rPr>
          <w:rFonts w:ascii="Times New Roman" w:hAnsi="Times New Roman"/>
          <w:color w:val="000000"/>
          <w:szCs w:val="22"/>
        </w:rPr>
        <w:t>=0.001). Power for genome-wide significance (</w:t>
      </w:r>
      <w:r w:rsidRPr="00C31BDB">
        <w:rPr>
          <w:rFonts w:ascii="Lucida Grande" w:hAnsi="Lucida Grande" w:cs="Lucida Grande"/>
          <w:color w:val="000000"/>
        </w:rPr>
        <w:t>α</w:t>
      </w:r>
      <w:r w:rsidRPr="00C31BDB">
        <w:rPr>
          <w:rFonts w:ascii="Times New Roman" w:hAnsi="Times New Roman"/>
          <w:color w:val="000000"/>
          <w:szCs w:val="22"/>
        </w:rPr>
        <w:t>=5x10</w:t>
      </w:r>
      <w:r w:rsidRPr="00C31BDB">
        <w:rPr>
          <w:rFonts w:ascii="Times New Roman" w:hAnsi="Times New Roman"/>
          <w:color w:val="000000"/>
          <w:szCs w:val="22"/>
          <w:vertAlign w:val="superscript"/>
        </w:rPr>
        <w:t>-8</w:t>
      </w:r>
      <w:r w:rsidRPr="00C31BDB">
        <w:rPr>
          <w:rFonts w:ascii="Times New Roman" w:hAnsi="Times New Roman"/>
          <w:color w:val="000000"/>
          <w:szCs w:val="22"/>
        </w:rPr>
        <w:t>) was lower (80% power for a relative risk of 2.0).</w:t>
      </w:r>
      <w:r w:rsidRPr="00C31BDB">
        <w:rPr>
          <w:rFonts w:ascii="Times New Roman" w:hAnsi="Times New Roman"/>
        </w:rPr>
        <w:t xml:space="preserve"> </w:t>
      </w:r>
    </w:p>
    <w:p w14:paraId="33FBE287" w14:textId="77777777" w:rsidR="005218A7" w:rsidRDefault="005218A7" w:rsidP="00B64727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20962663" w14:textId="1BD448DA" w:rsidR="000F3FDF" w:rsidRDefault="0090087D" w:rsidP="00B64727">
      <w:pPr>
        <w:spacing w:line="480" w:lineRule="auto"/>
        <w:rPr>
          <w:rFonts w:ascii="Times New Roman" w:hAnsi="Times New Roman"/>
        </w:rPr>
      </w:pPr>
      <w:r w:rsidRPr="001231F2">
        <w:rPr>
          <w:rFonts w:ascii="Times New Roman" w:hAnsi="Times New Roman"/>
          <w:color w:val="000000"/>
          <w:szCs w:val="22"/>
        </w:rPr>
        <w:t xml:space="preserve">To validate our </w:t>
      </w:r>
      <w:proofErr w:type="spellStart"/>
      <w:r w:rsidRPr="001231F2">
        <w:rPr>
          <w:rFonts w:ascii="Times New Roman" w:hAnsi="Times New Roman"/>
          <w:color w:val="000000"/>
          <w:szCs w:val="22"/>
        </w:rPr>
        <w:t>mtDNA</w:t>
      </w:r>
      <w:proofErr w:type="spellEnd"/>
      <w:r w:rsidRPr="001231F2">
        <w:rPr>
          <w:rFonts w:ascii="Times New Roman" w:hAnsi="Times New Roman"/>
          <w:color w:val="000000"/>
          <w:szCs w:val="22"/>
        </w:rPr>
        <w:t xml:space="preserve"> imputation approach, </w:t>
      </w:r>
      <w:r w:rsidR="005218A7" w:rsidRPr="001231F2">
        <w:rPr>
          <w:rFonts w:ascii="Times New Roman" w:hAnsi="Times New Roman"/>
          <w:color w:val="000000"/>
          <w:szCs w:val="22"/>
        </w:rPr>
        <w:t xml:space="preserve">we removed </w:t>
      </w:r>
      <w:r w:rsidR="001C08C6" w:rsidRPr="001231F2">
        <w:rPr>
          <w:rFonts w:ascii="Times New Roman" w:hAnsi="Times New Roman"/>
          <w:color w:val="000000"/>
          <w:szCs w:val="22"/>
        </w:rPr>
        <w:t>the</w:t>
      </w:r>
      <w:r w:rsidR="000F3FDF" w:rsidRPr="001231F2">
        <w:rPr>
          <w:rFonts w:ascii="Times New Roman" w:hAnsi="Times New Roman"/>
          <w:color w:val="000000"/>
          <w:szCs w:val="22"/>
        </w:rPr>
        <w:t xml:space="preserve"> genotyped SNPs one at a time from input files </w:t>
      </w:r>
      <w:r w:rsidR="005218A7" w:rsidRPr="001231F2">
        <w:rPr>
          <w:rFonts w:ascii="Times New Roman" w:hAnsi="Times New Roman"/>
          <w:color w:val="000000"/>
          <w:szCs w:val="22"/>
        </w:rPr>
        <w:t xml:space="preserve">and we </w:t>
      </w:r>
      <w:r w:rsidR="0053402C" w:rsidRPr="001231F2">
        <w:rPr>
          <w:rFonts w:ascii="Times New Roman" w:hAnsi="Times New Roman"/>
          <w:color w:val="000000"/>
          <w:szCs w:val="22"/>
        </w:rPr>
        <w:t>were able to impute 34 of them (total number was 4</w:t>
      </w:r>
      <w:r w:rsidRPr="001231F2">
        <w:rPr>
          <w:rFonts w:ascii="Times New Roman" w:hAnsi="Times New Roman"/>
          <w:color w:val="000000"/>
          <w:szCs w:val="22"/>
        </w:rPr>
        <w:t>1</w:t>
      </w:r>
      <w:r w:rsidR="0053402C" w:rsidRPr="001231F2">
        <w:rPr>
          <w:rFonts w:ascii="Times New Roman" w:hAnsi="Times New Roman"/>
          <w:color w:val="000000"/>
          <w:szCs w:val="22"/>
        </w:rPr>
        <w:t>).</w:t>
      </w:r>
      <w:r w:rsidR="005218A7" w:rsidRPr="001231F2">
        <w:rPr>
          <w:rFonts w:ascii="Times New Roman" w:hAnsi="Times New Roman"/>
          <w:color w:val="000000"/>
          <w:szCs w:val="22"/>
        </w:rPr>
        <w:t xml:space="preserve"> O</w:t>
      </w:r>
      <w:r w:rsidR="000F3FDF" w:rsidRPr="001231F2">
        <w:rPr>
          <w:rFonts w:ascii="Times New Roman" w:hAnsi="Times New Roman"/>
          <w:color w:val="000000"/>
          <w:szCs w:val="22"/>
        </w:rPr>
        <w:t xml:space="preserve">ur approach was </w:t>
      </w:r>
      <w:r w:rsidR="000F3FDF" w:rsidRPr="001231F2">
        <w:rPr>
          <w:rFonts w:ascii="Times New Roman" w:hAnsi="Times New Roman"/>
          <w:color w:val="000000"/>
          <w:szCs w:val="22"/>
        </w:rPr>
        <w:lastRenderedPageBreak/>
        <w:t xml:space="preserve">efficient with 96% accuracy </w:t>
      </w:r>
      <w:r w:rsidR="000F3FDF" w:rsidRPr="001231F2">
        <w:rPr>
          <w:rFonts w:ascii="Times New Roman" w:hAnsi="Times New Roman"/>
        </w:rPr>
        <w:t>(</w:t>
      </w:r>
      <w:r w:rsidR="005E7B74">
        <w:rPr>
          <w:rFonts w:ascii="Times New Roman" w:hAnsi="Times New Roman"/>
        </w:rPr>
        <w:t>S1 Fig</w:t>
      </w:r>
      <w:r w:rsidR="000F3FDF" w:rsidRPr="001231F2">
        <w:rPr>
          <w:rFonts w:ascii="Times New Roman" w:hAnsi="Times New Roman"/>
        </w:rPr>
        <w:t>)</w:t>
      </w:r>
      <w:r w:rsidR="000F3FDF" w:rsidRPr="001231F2">
        <w:rPr>
          <w:rFonts w:ascii="Times New Roman" w:hAnsi="Times New Roman"/>
          <w:color w:val="000000"/>
          <w:szCs w:val="22"/>
        </w:rPr>
        <w:t xml:space="preserve">. Furthermore, comparative analysis showed similar allele frequencies between imputed and genotyped SNPs </w:t>
      </w:r>
      <w:r w:rsidR="000F3FDF" w:rsidRPr="001231F2">
        <w:rPr>
          <w:rFonts w:ascii="Times New Roman" w:hAnsi="Times New Roman"/>
        </w:rPr>
        <w:t xml:space="preserve">from our study with the Swedish data described by </w:t>
      </w:r>
      <w:proofErr w:type="spellStart"/>
      <w:r w:rsidR="000F3FDF" w:rsidRPr="001231F2">
        <w:rPr>
          <w:rFonts w:ascii="Times New Roman" w:hAnsi="Times New Roman"/>
        </w:rPr>
        <w:t>Saxena</w:t>
      </w:r>
      <w:proofErr w:type="spellEnd"/>
      <w:r w:rsidR="000F3FDF" w:rsidRPr="001231F2">
        <w:rPr>
          <w:rFonts w:ascii="Times New Roman" w:hAnsi="Times New Roman"/>
        </w:rPr>
        <w:t xml:space="preserve"> et al </w:t>
      </w:r>
      <w:r w:rsidR="000F3FDF" w:rsidRPr="001231F2">
        <w:rPr>
          <w:rFonts w:ascii="Times New Roman" w:hAnsi="Times New Roman"/>
        </w:rPr>
        <w:fldChar w:fldCharType="begin"/>
      </w:r>
      <w:ins w:id="177" w:author="CAMH User" w:date="2018-01-10T12:37:00Z">
        <w:r w:rsidR="006B5A2F">
          <w:rPr>
            <w:rFonts w:ascii="Times New Roman" w:hAnsi="Times New Roman"/>
          </w:rPr>
          <w:instrText xml:space="preserve"> ADDIN EN.CITE &lt;EndNote&gt;&lt;Cite&gt;&lt;Author&gt;Saxena&lt;/Author&gt;&lt;Year&gt;2006&lt;/Year&gt;&lt;RecNum&gt;245&lt;/RecNum&gt;&lt;DisplayText&gt;[25]&lt;/DisplayText&gt;&lt;record&gt;&lt;rec-number&gt;245&lt;/rec-number&gt;&lt;foreign-keys&gt;&lt;key app="EN" db-id="z9p9e9sf8fvdrzedp505e9rdtfzfdeersp0r" timestamp="0"&gt;245&lt;/key&gt;&lt;/foreign-keys&gt;&lt;ref-type name="Journal Article"&gt;17&lt;/ref-type&gt;&lt;contributors&gt;&lt;authors&gt;&lt;author&gt;Saxena, R.&lt;/author&gt;&lt;author&gt;de Bakker, P. I.&lt;/author&gt;&lt;author&gt;Singer, K.&lt;/author&gt;&lt;author&gt;Mootha, V.&lt;/author&gt;&lt;author&gt;Burtt, N.&lt;/author&gt;&lt;author&gt;Hirschhorn, J. N.&lt;/author&gt;&lt;author&gt;Gaudet, D.&lt;/author&gt;&lt;author&gt;Isomaa, B.&lt;/author&gt;&lt;author&gt;Daly, M. J.&lt;/author&gt;&lt;author&gt;Groop, L.&lt;/author&gt;&lt;author&gt;Ardlie, K. G.&lt;/author&gt;&lt;author&gt;Altshuler, D.&lt;/author&gt;&lt;/authors&gt;&lt;/contributors&gt;&lt;auth-address&gt;Center for Human Genetic Research, Massachusetts General Hospital, Boston, 02114, USA.&lt;/auth-address&gt;&lt;titles&gt;&lt;title&gt;Comprehensive association testing of common mitochondrial DNA variation in metabolic disease&lt;/title&gt;&lt;secondary-title&gt;Am J Hum Genet&lt;/secondary-title&gt;&lt;/titles&gt;&lt;periodical&gt;&lt;full-title&gt;Am J Hum Genet&lt;/full-title&gt;&lt;/periodical&gt;&lt;pages&gt;54-61&lt;/pages&gt;&lt;volume&gt;79&lt;/volume&gt;&lt;number&gt;1&lt;/number&gt;&lt;edition&gt;2006/06/15&lt;/edition&gt;&lt;keywords&gt;&lt;keyword&gt;Body Mass Index&lt;/keyword&gt;&lt;keyword&gt;Case-Control Studies&lt;/keyword&gt;&lt;keyword&gt;DNA, Mitochondrial/*genetics&lt;/keyword&gt;&lt;keyword&gt;Diabetes Mellitus, Type 2/*genetics&lt;/keyword&gt;&lt;keyword&gt;Humans&lt;/keyword&gt;&lt;keyword&gt;Metabolic Diseases/*genetics&lt;/keyword&gt;&lt;keyword&gt;Polymorphism, Single Nucleotide&lt;/keyword&gt;&lt;/keywords&gt;&lt;dates&gt;&lt;year&gt;2006&lt;/year&gt;&lt;pub-dates&gt;&lt;date&gt;Jul&lt;/date&gt;&lt;/pub-dates&gt;&lt;/dates&gt;&lt;isbn&gt;0002-9297 (Print)&amp;#xD;0002-9297 (Linking)&lt;/isbn&gt;&lt;accession-num&gt;16773565&lt;/accession-num&gt;&lt;urls&gt;&lt;related-urls&gt;&lt;url&gt;http://www.ncbi.nlm.nih.gov/entrez/query.fcgi?cmd=Retrieve&amp;amp;db=PubMed&amp;amp;dopt=Citation&amp;amp;list_uids=16773565&lt;/url&gt;&lt;/related-urls&gt;&lt;/urls&gt;&lt;electronic-resource-num&gt;S0002-9297(07)60005-6 [pii]&amp;#xD;10.1086/504926&lt;/electronic-resource-num&gt;&lt;language&gt;eng&lt;/language&gt;&lt;/record&gt;&lt;/Cite&gt;&lt;/EndNote&gt;</w:instrText>
        </w:r>
      </w:ins>
      <w:del w:id="178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&lt;EndNote&gt;&lt;Cite&gt;&lt;Author&gt;Saxena&lt;/Author&gt;&lt;Year&gt;2006&lt;/Year&gt;&lt;RecNum&gt;245&lt;/RecNum&gt;&lt;DisplayText&gt;[25]&lt;/DisplayText&gt;&lt;record&gt;&lt;rec-number&gt;245&lt;/rec-number&gt;&lt;foreign-keys&gt;&lt;key app="EN" db-id="z9p9e9sf8fvdrzedp505e9rdtfzfdeersp0r" timestamp="0"&gt;245&lt;/key&gt;&lt;/foreign-keys&gt;&lt;ref-type name="Journal Article"&gt;17&lt;/ref-type&gt;&lt;contributors&gt;&lt;authors&gt;&lt;author&gt;Saxena, R.&lt;/author&gt;&lt;author&gt;de Bakker, P. I.&lt;/author&gt;&lt;author&gt;Singer, K.&lt;/author&gt;&lt;author&gt;Mootha, V.&lt;/author&gt;&lt;author&gt;Burtt, N.&lt;/author&gt;&lt;author&gt;Hirschhorn, J. N.&lt;/author&gt;&lt;author&gt;Gaudet, D.&lt;/author&gt;&lt;author&gt;Isomaa, B.&lt;/author&gt;&lt;author&gt;Daly, M. J.&lt;/author&gt;&lt;author&gt;Groop, L.&lt;/author&gt;&lt;author&gt;Ardlie, K. G.&lt;/author&gt;&lt;author&gt;Altshuler, D.&lt;/author&gt;&lt;/authors&gt;&lt;/contributors&gt;&lt;auth-address&gt;Center for Human Genetic Research, Massachusetts General Hospital, Boston, 02114, USA.&lt;/auth-address&gt;&lt;titles&gt;&lt;title&gt;Comprehensive association testing of common mitochondrial DNA variation in metabolic disease&lt;/title&gt;&lt;secondary-title&gt;Am J Hum Genet&lt;/secondary-title&gt;&lt;/titles&gt;&lt;periodical&gt;&lt;full-title&gt;Am J Hum Genet&lt;/full-title&gt;&lt;/periodical&gt;&lt;pages&gt;54-61&lt;/pages&gt;&lt;volume&gt;79&lt;/volume&gt;&lt;number&gt;1&lt;/number&gt;&lt;edition&gt;2006/06/15&lt;/edition&gt;&lt;keywords&gt;&lt;keyword&gt;Body Mass Index&lt;/keyword&gt;&lt;keyword&gt;Case-Control Studies&lt;/keyword&gt;&lt;keyword&gt;DNA, Mitochondrial/*genetics&lt;/keyword&gt;&lt;keyword&gt;Diabetes Mellitus, Type 2/*genetics&lt;/keyword&gt;&lt;keyword&gt;Humans&lt;/keyword&gt;&lt;keyword&gt;Metabolic Diseases/*genetics&lt;/keyword&gt;&lt;keyword&gt;Polymorphism, Single Nucleotide&lt;/keyword&gt;&lt;/keywords&gt;&lt;dates&gt;&lt;year&gt;2006&lt;/year&gt;&lt;pub-dates&gt;&lt;date&gt;Jul&lt;/date&gt;&lt;/pub-dates&gt;&lt;/dates&gt;&lt;isbn&gt;0002-9297 (Print)&amp;#xD;0002-9297 (Linking)&lt;/isbn&gt;&lt;accession-num&gt;16773565&lt;/accession-num&gt;&lt;urls&gt;&lt;related-urls&gt;&lt;url&gt;http://www.ncbi.nlm.nih.gov/entrez/query.fcgi?cmd=Retrieve&amp;amp;db=PubMed&amp;amp;dopt=Citation&amp;amp;list_uids=16773565&lt;/url&gt;&lt;/related-urls&gt;&lt;/urls&gt;&lt;electronic-resource-num&gt;S0002-9297(07)60005-6 [pii]&amp;#xD;10.1086/504926&lt;/electronic-resource-num&gt;&lt;language&gt;eng&lt;/language&gt;&lt;/record&gt;&lt;/Cite&gt;&lt;/EndNote&gt;</w:delInstrText>
        </w:r>
      </w:del>
      <w:r w:rsidR="000F3FDF" w:rsidRPr="001231F2">
        <w:rPr>
          <w:rFonts w:ascii="Times New Roman" w:hAnsi="Times New Roman"/>
        </w:rPr>
        <w:fldChar w:fldCharType="separate"/>
      </w:r>
      <w:ins w:id="179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"_ENREF_25" \o "Saxena, 2006 #245"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80" w:author="CAMH User" w:date="2018-01-10T12:37:00Z">
        <w:r w:rsidR="006B5A2F">
          <w:rPr>
            <w:rFonts w:ascii="Times New Roman" w:hAnsi="Times New Roman"/>
            <w:noProof/>
          </w:rPr>
          <w:t>25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81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182" w:author="CAMH User" w:date="2018-01-10T12:15:00Z">
        <w:r w:rsidR="003805BB" w:rsidDel="009D0CFA">
          <w:rPr>
            <w:rFonts w:ascii="Times New Roman" w:hAnsi="Times New Roman"/>
            <w:noProof/>
          </w:rPr>
          <w:delText>25</w:delText>
        </w:r>
      </w:del>
      <w:del w:id="183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0F3FDF" w:rsidRPr="001231F2">
        <w:rPr>
          <w:rFonts w:ascii="Times New Roman" w:hAnsi="Times New Roman"/>
        </w:rPr>
        <w:fldChar w:fldCharType="end"/>
      </w:r>
      <w:r w:rsidR="000F3FDF" w:rsidRPr="001231F2">
        <w:rPr>
          <w:rFonts w:ascii="Times New Roman" w:hAnsi="Times New Roman"/>
        </w:rPr>
        <w:t xml:space="preserve"> (N=1,010) (</w:t>
      </w:r>
      <w:r w:rsidR="005E7B74">
        <w:rPr>
          <w:rFonts w:ascii="Times New Roman" w:hAnsi="Times New Roman"/>
        </w:rPr>
        <w:t>S2 Fig</w:t>
      </w:r>
      <w:r w:rsidR="000F3FDF" w:rsidRPr="001231F2">
        <w:rPr>
          <w:rFonts w:ascii="Times New Roman" w:hAnsi="Times New Roman"/>
        </w:rPr>
        <w:t>).</w:t>
      </w:r>
    </w:p>
    <w:p w14:paraId="50AADBFF" w14:textId="3D003902" w:rsidR="00E04203" w:rsidRPr="001231F2" w:rsidRDefault="003805BB" w:rsidP="002D05C9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In order to check the accuracy of genotype-only (array) and genotype/imputed SNPs to assign to haplogroups, we </w:t>
      </w:r>
      <w:r w:rsidR="002D05C9">
        <w:rPr>
          <w:rFonts w:ascii="Times New Roman" w:hAnsi="Times New Roman"/>
          <w:color w:val="000000"/>
          <w:szCs w:val="22"/>
        </w:rPr>
        <w:t xml:space="preserve">compared the results using both approaches with the expected haplogroup based on Phylotree17. We observed </w:t>
      </w:r>
      <w:r w:rsidR="002D05C9" w:rsidRPr="002D05C9">
        <w:rPr>
          <w:rFonts w:ascii="Times New Roman" w:hAnsi="Times New Roman"/>
          <w:color w:val="000000"/>
          <w:szCs w:val="22"/>
        </w:rPr>
        <w:t xml:space="preserve">90% concordance between </w:t>
      </w:r>
      <w:proofErr w:type="spellStart"/>
      <w:r w:rsidR="002D05C9" w:rsidRPr="002D05C9">
        <w:rPr>
          <w:rFonts w:ascii="Times New Roman" w:hAnsi="Times New Roman"/>
          <w:color w:val="000000"/>
          <w:szCs w:val="22"/>
        </w:rPr>
        <w:t>Phylotree</w:t>
      </w:r>
      <w:proofErr w:type="spellEnd"/>
      <w:r w:rsidR="002D05C9" w:rsidRPr="002D05C9">
        <w:rPr>
          <w:rFonts w:ascii="Times New Roman" w:hAnsi="Times New Roman"/>
          <w:color w:val="000000"/>
          <w:szCs w:val="22"/>
        </w:rPr>
        <w:t xml:space="preserve"> expected haplogroup and haplogroup assigned by genotyped-only SNPs</w:t>
      </w:r>
      <w:r w:rsidR="002D05C9">
        <w:rPr>
          <w:rFonts w:ascii="Times New Roman" w:hAnsi="Times New Roman"/>
          <w:color w:val="000000"/>
          <w:szCs w:val="22"/>
        </w:rPr>
        <w:t xml:space="preserve"> (array) versus</w:t>
      </w:r>
      <w:r w:rsidR="002D05C9" w:rsidRPr="002D05C9">
        <w:rPr>
          <w:rFonts w:ascii="Times New Roman" w:hAnsi="Times New Roman"/>
          <w:color w:val="000000"/>
          <w:szCs w:val="22"/>
        </w:rPr>
        <w:t xml:space="preserve"> 86% concordance </w:t>
      </w:r>
      <w:r w:rsidR="002D05C9">
        <w:rPr>
          <w:rFonts w:ascii="Times New Roman" w:hAnsi="Times New Roman"/>
          <w:color w:val="000000"/>
          <w:szCs w:val="22"/>
        </w:rPr>
        <w:t xml:space="preserve">with results from </w:t>
      </w:r>
      <w:r w:rsidR="002D05C9" w:rsidRPr="002D05C9">
        <w:rPr>
          <w:rFonts w:ascii="Times New Roman" w:hAnsi="Times New Roman"/>
          <w:color w:val="000000"/>
          <w:szCs w:val="22"/>
        </w:rPr>
        <w:t>genotyped/imputed SNPs.</w:t>
      </w:r>
      <w:r w:rsidR="002D05C9">
        <w:rPr>
          <w:rFonts w:ascii="Times New Roman" w:hAnsi="Times New Roman"/>
          <w:color w:val="000000"/>
          <w:szCs w:val="22"/>
        </w:rPr>
        <w:t xml:space="preserve"> </w:t>
      </w:r>
    </w:p>
    <w:p w14:paraId="72E9F2D0" w14:textId="77777777" w:rsidR="000F3FDF" w:rsidRPr="001231F2" w:rsidRDefault="000F3FDF" w:rsidP="006F7AEF">
      <w:pPr>
        <w:spacing w:line="480" w:lineRule="auto"/>
        <w:rPr>
          <w:rFonts w:ascii="Times New Roman" w:hAnsi="Times New Roman"/>
        </w:rPr>
      </w:pPr>
    </w:p>
    <w:p w14:paraId="20E71EBF" w14:textId="14D81D35" w:rsidR="00596C77" w:rsidRPr="001231F2" w:rsidRDefault="00DA39A8" w:rsidP="006F7AEF">
      <w:pPr>
        <w:spacing w:line="480" w:lineRule="auto"/>
        <w:rPr>
          <w:rFonts w:ascii="Times New Roman" w:hAnsi="Times New Roman"/>
        </w:rPr>
      </w:pPr>
      <w:r w:rsidRPr="001231F2">
        <w:rPr>
          <w:rFonts w:ascii="Times New Roman" w:hAnsi="Times New Roman"/>
        </w:rPr>
        <w:t>For single SNP analysis, t</w:t>
      </w:r>
      <w:r w:rsidR="00803EC9" w:rsidRPr="001231F2">
        <w:rPr>
          <w:rFonts w:ascii="Times New Roman" w:hAnsi="Times New Roman"/>
        </w:rPr>
        <w:t>he most significant finding</w:t>
      </w:r>
      <w:r w:rsidR="00F676C8" w:rsidRPr="001231F2">
        <w:rPr>
          <w:rFonts w:ascii="Times New Roman" w:hAnsi="Times New Roman"/>
        </w:rPr>
        <w:t>s</w:t>
      </w:r>
      <w:r w:rsidR="00803EC9" w:rsidRPr="001231F2">
        <w:rPr>
          <w:rFonts w:ascii="Times New Roman" w:hAnsi="Times New Roman"/>
        </w:rPr>
        <w:t xml:space="preserve"> w</w:t>
      </w:r>
      <w:r w:rsidR="00D13059" w:rsidRPr="001231F2">
        <w:rPr>
          <w:rFonts w:ascii="Times New Roman" w:hAnsi="Times New Roman"/>
        </w:rPr>
        <w:t>ere</w:t>
      </w:r>
      <w:r w:rsidR="00803EC9" w:rsidRPr="001231F2">
        <w:rPr>
          <w:rFonts w:ascii="Times New Roman" w:hAnsi="Times New Roman"/>
        </w:rPr>
        <w:t xml:space="preserve"> for</w:t>
      </w:r>
      <w:r w:rsidR="00D13059" w:rsidRPr="001231F2">
        <w:rPr>
          <w:rFonts w:ascii="Times New Roman" w:hAnsi="Times New Roman"/>
        </w:rPr>
        <w:t xml:space="preserve"> SNPs</w:t>
      </w:r>
      <w:r w:rsidR="00803EC9" w:rsidRPr="001231F2">
        <w:rPr>
          <w:rFonts w:ascii="Times New Roman" w:hAnsi="Times New Roman"/>
        </w:rPr>
        <w:t xml:space="preserve"> </w:t>
      </w:r>
      <w:r w:rsidR="003805BB">
        <w:rPr>
          <w:rFonts w:ascii="Times New Roman" w:hAnsi="Times New Roman"/>
        </w:rPr>
        <w:t>C15452A (</w:t>
      </w:r>
      <w:r w:rsidR="00FC1D56" w:rsidRPr="001231F2">
        <w:rPr>
          <w:rFonts w:ascii="Times New Roman" w:hAnsi="Times New Roman"/>
        </w:rPr>
        <w:t>rs</w:t>
      </w:r>
      <w:r w:rsidR="00FC1D56">
        <w:rPr>
          <w:rFonts w:ascii="Times New Roman" w:hAnsi="Times New Roman"/>
        </w:rPr>
        <w:t>527236209</w:t>
      </w:r>
      <w:r w:rsidR="003805BB">
        <w:rPr>
          <w:rFonts w:ascii="Times New Roman" w:hAnsi="Times New Roman"/>
        </w:rPr>
        <w:t xml:space="preserve">; </w:t>
      </w:r>
      <w:r w:rsidR="00F676C8" w:rsidRPr="001231F2">
        <w:rPr>
          <w:rFonts w:ascii="Times New Roman" w:hAnsi="Times New Roman"/>
        </w:rPr>
        <w:t>p</w:t>
      </w:r>
      <w:r w:rsidR="00D13059" w:rsidRPr="001231F2">
        <w:rPr>
          <w:rFonts w:ascii="Times New Roman" w:hAnsi="Times New Roman"/>
        </w:rPr>
        <w:t xml:space="preserve"> = 0.007</w:t>
      </w:r>
      <w:r w:rsidR="003F6D3C" w:rsidRPr="001231F2">
        <w:rPr>
          <w:rFonts w:ascii="Times New Roman" w:hAnsi="Times New Roman"/>
        </w:rPr>
        <w:t>, gene MT-CYB</w:t>
      </w:r>
      <w:r w:rsidR="00D13059" w:rsidRPr="001231F2">
        <w:rPr>
          <w:rFonts w:ascii="Times New Roman" w:hAnsi="Times New Roman"/>
        </w:rPr>
        <w:t>),</w:t>
      </w:r>
      <w:r w:rsidR="00F676C8" w:rsidRPr="001231F2">
        <w:rPr>
          <w:rFonts w:ascii="Times New Roman" w:hAnsi="Times New Roman"/>
        </w:rPr>
        <w:t xml:space="preserve"> </w:t>
      </w:r>
      <w:r w:rsidR="003805BB">
        <w:rPr>
          <w:rFonts w:ascii="Times New Roman" w:hAnsi="Times New Roman"/>
        </w:rPr>
        <w:t>A11251G (</w:t>
      </w:r>
      <w:r w:rsidR="00683F2F" w:rsidRPr="001231F2">
        <w:rPr>
          <w:rFonts w:ascii="Times New Roman" w:hAnsi="Times New Roman"/>
        </w:rPr>
        <w:t>rs</w:t>
      </w:r>
      <w:r w:rsidR="00683F2F">
        <w:rPr>
          <w:rFonts w:ascii="Times New Roman" w:hAnsi="Times New Roman"/>
        </w:rPr>
        <w:t>869096886</w:t>
      </w:r>
      <w:r w:rsidR="003805BB">
        <w:rPr>
          <w:rFonts w:ascii="Times New Roman" w:hAnsi="Times New Roman"/>
        </w:rPr>
        <w:t xml:space="preserve">; </w:t>
      </w:r>
      <w:r w:rsidR="00F676C8" w:rsidRPr="001231F2">
        <w:rPr>
          <w:rFonts w:ascii="Times New Roman" w:hAnsi="Times New Roman"/>
        </w:rPr>
        <w:t>p</w:t>
      </w:r>
      <w:r w:rsidR="00D13059" w:rsidRPr="001231F2">
        <w:rPr>
          <w:rFonts w:ascii="Times New Roman" w:hAnsi="Times New Roman"/>
        </w:rPr>
        <w:t xml:space="preserve"> = 0.007</w:t>
      </w:r>
      <w:r w:rsidR="003F6D3C" w:rsidRPr="001231F2">
        <w:rPr>
          <w:rFonts w:ascii="Times New Roman" w:hAnsi="Times New Roman"/>
        </w:rPr>
        <w:t>; gene MT-ND4</w:t>
      </w:r>
      <w:r w:rsidR="00F676C8" w:rsidRPr="001231F2">
        <w:rPr>
          <w:rFonts w:ascii="Times New Roman" w:hAnsi="Times New Roman"/>
        </w:rPr>
        <w:t xml:space="preserve">), and </w:t>
      </w:r>
      <w:r w:rsidR="003805BB">
        <w:rPr>
          <w:rFonts w:ascii="Times New Roman" w:hAnsi="Times New Roman"/>
        </w:rPr>
        <w:t>T4216C (</w:t>
      </w:r>
      <w:r w:rsidR="00F676C8" w:rsidRPr="001231F2">
        <w:rPr>
          <w:rFonts w:ascii="Times New Roman" w:hAnsi="Times New Roman"/>
        </w:rPr>
        <w:t>rs1599988</w:t>
      </w:r>
      <w:r w:rsidR="003805BB">
        <w:rPr>
          <w:rFonts w:ascii="Times New Roman" w:hAnsi="Times New Roman"/>
        </w:rPr>
        <w:t xml:space="preserve">; </w:t>
      </w:r>
      <w:r w:rsidR="00F676C8" w:rsidRPr="001231F2">
        <w:rPr>
          <w:rFonts w:ascii="Times New Roman" w:hAnsi="Times New Roman"/>
        </w:rPr>
        <w:t>p</w:t>
      </w:r>
      <w:r w:rsidR="00D13059" w:rsidRPr="001231F2">
        <w:rPr>
          <w:rFonts w:ascii="Times New Roman" w:hAnsi="Times New Roman"/>
        </w:rPr>
        <w:t>= 0.</w:t>
      </w:r>
      <w:r w:rsidR="00EA3A3F" w:rsidRPr="001231F2">
        <w:rPr>
          <w:rFonts w:ascii="Times New Roman" w:hAnsi="Times New Roman"/>
        </w:rPr>
        <w:t>00</w:t>
      </w:r>
      <w:r w:rsidR="00EA3A3F">
        <w:rPr>
          <w:rFonts w:ascii="Times New Roman" w:hAnsi="Times New Roman"/>
        </w:rPr>
        <w:t>8</w:t>
      </w:r>
      <w:r w:rsidR="003F6D3C" w:rsidRPr="001231F2">
        <w:rPr>
          <w:rFonts w:ascii="Times New Roman" w:hAnsi="Times New Roman"/>
        </w:rPr>
        <w:t>; gene MT-ND1</w:t>
      </w:r>
      <w:r w:rsidR="00D13059" w:rsidRPr="001231F2">
        <w:rPr>
          <w:rFonts w:ascii="Times New Roman" w:hAnsi="Times New Roman"/>
        </w:rPr>
        <w:t>)</w:t>
      </w:r>
      <w:r w:rsidR="000F3FDF" w:rsidRPr="001231F2">
        <w:rPr>
          <w:rFonts w:ascii="Times New Roman" w:hAnsi="Times New Roman"/>
        </w:rPr>
        <w:t xml:space="preserve"> </w:t>
      </w:r>
      <w:r w:rsidR="00803EC9" w:rsidRPr="001231F2">
        <w:rPr>
          <w:rFonts w:ascii="Times New Roman" w:hAnsi="Times New Roman"/>
        </w:rPr>
        <w:t xml:space="preserve">(Table 1). </w:t>
      </w:r>
      <w:r w:rsidR="00FC2754">
        <w:rPr>
          <w:rFonts w:ascii="Times New Roman" w:hAnsi="Times New Roman"/>
        </w:rPr>
        <w:t xml:space="preserve">All three SNPs are </w:t>
      </w:r>
      <w:r w:rsidR="00D61B42">
        <w:rPr>
          <w:rFonts w:ascii="Times New Roman" w:hAnsi="Times New Roman"/>
        </w:rPr>
        <w:t xml:space="preserve">used the define </w:t>
      </w:r>
      <w:r w:rsidR="00FC2754">
        <w:rPr>
          <w:rFonts w:ascii="Times New Roman" w:hAnsi="Times New Roman"/>
        </w:rPr>
        <w:t xml:space="preserve">haplogroup JT. </w:t>
      </w:r>
      <w:r w:rsidR="00803EC9" w:rsidRPr="001231F2">
        <w:rPr>
          <w:rFonts w:ascii="Times New Roman" w:hAnsi="Times New Roman"/>
        </w:rPr>
        <w:t>We also conducted rare variants analyses on the genotyped markers (N=</w:t>
      </w:r>
      <w:r w:rsidR="00712519" w:rsidRPr="001231F2">
        <w:rPr>
          <w:rFonts w:ascii="Times New Roman" w:hAnsi="Times New Roman"/>
        </w:rPr>
        <w:t>123</w:t>
      </w:r>
      <w:r w:rsidR="00FB260B" w:rsidRPr="001231F2">
        <w:rPr>
          <w:rFonts w:ascii="Times New Roman" w:hAnsi="Times New Roman"/>
        </w:rPr>
        <w:t xml:space="preserve"> </w:t>
      </w:r>
      <w:r w:rsidR="00803EC9" w:rsidRPr="001231F2">
        <w:rPr>
          <w:rFonts w:ascii="Times New Roman" w:hAnsi="Times New Roman"/>
        </w:rPr>
        <w:t xml:space="preserve">SNPs, MAF ≤ 1%) using SKAT </w:t>
      </w:r>
      <w:r w:rsidR="00543533" w:rsidRPr="001231F2">
        <w:rPr>
          <w:rFonts w:ascii="Times New Roman" w:hAnsi="Times New Roman"/>
        </w:rPr>
        <w:fldChar w:fldCharType="begin">
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</w:fldChar>
      </w:r>
      <w:ins w:id="184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185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</w:delInstrText>
        </w:r>
        <w:r w:rsidR="003805BB" w:rsidDel="00773103">
          <w:rPr>
            <w:rFonts w:ascii="Times New Roman" w:hAnsi="Times New Roman"/>
          </w:rPr>
          <w:fldChar w:fldCharType="begin">
  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  </w:fldChar>
        </w:r>
        <w:r w:rsidR="003805BB" w:rsidDel="00773103">
          <w:rPr>
            <w:rFonts w:ascii="Times New Roman" w:hAnsi="Times New Roman"/>
          </w:rPr>
          <w:delInstrText xml:space="preserve"> ADDIN EN.CITE.DATA </w:delInstrText>
        </w:r>
        <w:r w:rsidR="003805BB" w:rsidDel="00773103">
          <w:rPr>
            <w:rFonts w:ascii="Times New Roman" w:hAnsi="Times New Roman"/>
          </w:rPr>
        </w:r>
        <w:r w:rsidR="003805BB" w:rsidDel="00773103">
          <w:rPr>
            <w:rFonts w:ascii="Times New Roman" w:hAnsi="Times New Roman"/>
          </w:rPr>
          <w:fldChar w:fldCharType="end"/>
        </w:r>
      </w:del>
      <w:ins w:id="186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PEVuZE5vdGU+PENpdGU+PEF1dGhvcj5Jb25pdGEtTGF6YTwvQXV0aG9yPjxZZWFyPjIwMTM8L1ll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543533" w:rsidRPr="001231F2">
        <w:rPr>
          <w:rFonts w:ascii="Times New Roman" w:hAnsi="Times New Roman"/>
        </w:rPr>
      </w:r>
      <w:r w:rsidR="00543533" w:rsidRPr="001231F2">
        <w:rPr>
          <w:rFonts w:ascii="Times New Roman" w:hAnsi="Times New Roman"/>
        </w:rPr>
        <w:fldChar w:fldCharType="separate"/>
      </w:r>
      <w:ins w:id="187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"_ENREF_22" \o "Ionita-Laza, 2013 #280"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88" w:author="CAMH User" w:date="2018-01-10T12:37:00Z">
        <w:r w:rsidR="006B5A2F">
          <w:rPr>
            <w:rFonts w:ascii="Times New Roman" w:hAnsi="Times New Roman"/>
            <w:noProof/>
          </w:rPr>
          <w:t>22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89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190" w:author="CAMH User" w:date="2018-01-10T12:15:00Z">
        <w:r w:rsidR="003805BB" w:rsidDel="009D0CFA">
          <w:rPr>
            <w:rFonts w:ascii="Times New Roman" w:hAnsi="Times New Roman"/>
            <w:noProof/>
          </w:rPr>
          <w:delText>22</w:delText>
        </w:r>
      </w:del>
      <w:del w:id="191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543533" w:rsidRPr="001231F2">
        <w:rPr>
          <w:rFonts w:ascii="Times New Roman" w:hAnsi="Times New Roman"/>
        </w:rPr>
        <w:fldChar w:fldCharType="end"/>
      </w:r>
      <w:r w:rsidR="00957C9A" w:rsidRPr="001231F2">
        <w:rPr>
          <w:rFonts w:ascii="Times New Roman" w:hAnsi="Times New Roman"/>
        </w:rPr>
        <w:t xml:space="preserve"> and obtained a p-value of 0.00</w:t>
      </w:r>
      <w:r w:rsidR="00FB260B" w:rsidRPr="001231F2">
        <w:rPr>
          <w:rFonts w:ascii="Times New Roman" w:hAnsi="Times New Roman"/>
        </w:rPr>
        <w:t>7</w:t>
      </w:r>
      <w:r w:rsidR="00803EC9" w:rsidRPr="001231F2">
        <w:rPr>
          <w:rFonts w:ascii="Times New Roman" w:hAnsi="Times New Roman"/>
        </w:rPr>
        <w:t xml:space="preserve">. </w:t>
      </w:r>
    </w:p>
    <w:p w14:paraId="33EE3A01" w14:textId="77777777" w:rsidR="0083324F" w:rsidRDefault="0083324F" w:rsidP="006F7AEF">
      <w:pPr>
        <w:spacing w:line="480" w:lineRule="auto"/>
        <w:rPr>
          <w:rFonts w:ascii="Times New Roman" w:hAnsi="Times New Roman"/>
        </w:rPr>
      </w:pPr>
    </w:p>
    <w:p w14:paraId="6853BD05" w14:textId="6098D7F2" w:rsidR="006F7AEF" w:rsidRDefault="006F7AEF" w:rsidP="006F7AEF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</w:rPr>
        <w:t xml:space="preserve">For analyses of </w:t>
      </w:r>
      <w:r w:rsidR="000511CF" w:rsidRPr="000511CF">
        <w:rPr>
          <w:rFonts w:ascii="Times New Roman" w:hAnsi="Times New Roman"/>
        </w:rPr>
        <w:t>haplogroup</w:t>
      </w:r>
      <w:r w:rsidRPr="00C31BDB">
        <w:rPr>
          <w:rFonts w:ascii="Times New Roman" w:hAnsi="Times New Roman"/>
        </w:rPr>
        <w:t xml:space="preserve">, </w:t>
      </w:r>
      <w:r w:rsidR="00DA39A8">
        <w:rPr>
          <w:rFonts w:ascii="Times New Roman" w:hAnsi="Times New Roman"/>
        </w:rPr>
        <w:t>w</w:t>
      </w:r>
      <w:r w:rsidR="00596C77" w:rsidRPr="00C31BDB">
        <w:rPr>
          <w:rFonts w:ascii="Times New Roman" w:hAnsi="Times New Roman"/>
        </w:rPr>
        <w:t xml:space="preserve">e were able to assign most samples reliably into </w:t>
      </w:r>
      <w:proofErr w:type="gramStart"/>
      <w:r w:rsidR="002764E1">
        <w:rPr>
          <w:rFonts w:ascii="Times New Roman" w:hAnsi="Times New Roman"/>
        </w:rPr>
        <w:t xml:space="preserve">four </w:t>
      </w:r>
      <w:r w:rsidR="00596C77" w:rsidRPr="00C31BDB">
        <w:rPr>
          <w:rFonts w:ascii="Times New Roman" w:hAnsi="Times New Roman"/>
        </w:rPr>
        <w:t xml:space="preserve"> European</w:t>
      </w:r>
      <w:proofErr w:type="gramEnd"/>
      <w:r w:rsidR="00596C77" w:rsidRPr="00C31BDB">
        <w:rPr>
          <w:rFonts w:ascii="Times New Roman" w:hAnsi="Times New Roman"/>
        </w:rPr>
        <w:t xml:space="preserve"> </w:t>
      </w:r>
      <w:r w:rsidR="002764E1">
        <w:rPr>
          <w:rFonts w:ascii="Times New Roman" w:hAnsi="Times New Roman"/>
        </w:rPr>
        <w:t xml:space="preserve"> macro</w:t>
      </w:r>
      <w:r w:rsidR="001B0243">
        <w:rPr>
          <w:rFonts w:ascii="Times New Roman" w:hAnsi="Times New Roman"/>
        </w:rPr>
        <w:t>-</w:t>
      </w:r>
      <w:r w:rsidR="002764E1">
        <w:rPr>
          <w:rFonts w:ascii="Times New Roman" w:hAnsi="Times New Roman"/>
        </w:rPr>
        <w:t>haplogroups</w:t>
      </w:r>
      <w:r w:rsidR="00596C77" w:rsidRPr="00C31BDB">
        <w:rPr>
          <w:rFonts w:ascii="Times New Roman" w:hAnsi="Times New Roman"/>
        </w:rPr>
        <w:t xml:space="preserve">, </w:t>
      </w:r>
      <w:r w:rsidR="00FC2754">
        <w:rPr>
          <w:rFonts w:ascii="Times New Roman" w:hAnsi="Times New Roman"/>
        </w:rPr>
        <w:t>HV</w:t>
      </w:r>
      <w:r w:rsidR="00596C77" w:rsidRPr="00C31BDB">
        <w:rPr>
          <w:rFonts w:ascii="Times New Roman" w:hAnsi="Times New Roman"/>
        </w:rPr>
        <w:t xml:space="preserve">, J, T, and </w:t>
      </w:r>
      <w:r w:rsidR="006E3848">
        <w:rPr>
          <w:rFonts w:ascii="Times New Roman" w:hAnsi="Times New Roman"/>
        </w:rPr>
        <w:t>U</w:t>
      </w:r>
      <w:r w:rsidR="00596C77" w:rsidRPr="00C31BDB">
        <w:rPr>
          <w:rFonts w:ascii="Times New Roman" w:hAnsi="Times New Roman"/>
        </w:rPr>
        <w:t xml:space="preserve"> (</w:t>
      </w:r>
      <w:r w:rsidR="007A6725">
        <w:rPr>
          <w:rFonts w:ascii="Times New Roman" w:hAnsi="Times New Roman"/>
        </w:rPr>
        <w:t xml:space="preserve">Fig </w:t>
      </w:r>
      <w:r w:rsidR="00596C77" w:rsidRPr="00EA2253">
        <w:rPr>
          <w:rFonts w:ascii="Times New Roman" w:hAnsi="Times New Roman"/>
        </w:rPr>
        <w:t>1).</w:t>
      </w:r>
      <w:r w:rsidR="00596C77" w:rsidRPr="00C31BDB">
        <w:rPr>
          <w:rFonts w:ascii="Times New Roman" w:hAnsi="Times New Roman"/>
        </w:rPr>
        <w:t xml:space="preserve"> Individuals assigned to the remaining European </w:t>
      </w:r>
      <w:proofErr w:type="spellStart"/>
      <w:r w:rsidR="00596C77" w:rsidRPr="00C31BDB">
        <w:rPr>
          <w:rFonts w:ascii="Times New Roman" w:hAnsi="Times New Roman"/>
        </w:rPr>
        <w:t>mtDNA</w:t>
      </w:r>
      <w:proofErr w:type="spellEnd"/>
      <w:r w:rsidR="00596C77" w:rsidRPr="00C31BDB">
        <w:rPr>
          <w:rFonts w:ascii="Times New Roman" w:hAnsi="Times New Roman"/>
        </w:rPr>
        <w:t xml:space="preserve"> haplogroups </w:t>
      </w:r>
      <w:r w:rsidR="002764E1">
        <w:rPr>
          <w:rFonts w:ascii="Times New Roman" w:hAnsi="Times New Roman"/>
        </w:rPr>
        <w:t xml:space="preserve">as well as non-European haplogroups </w:t>
      </w:r>
      <w:r w:rsidR="00596C77" w:rsidRPr="00C31BDB">
        <w:rPr>
          <w:rFonts w:ascii="Times New Roman" w:hAnsi="Times New Roman"/>
        </w:rPr>
        <w:t xml:space="preserve">were </w:t>
      </w:r>
      <w:r w:rsidR="002764E1">
        <w:rPr>
          <w:rFonts w:ascii="Times New Roman" w:hAnsi="Times New Roman"/>
        </w:rPr>
        <w:t>not included in our analysis</w:t>
      </w:r>
      <w:r w:rsidR="00596C77" w:rsidRPr="00C31BDB">
        <w:rPr>
          <w:rFonts w:ascii="Times New Roman" w:hAnsi="Times New Roman"/>
        </w:rPr>
        <w:t xml:space="preserve">. </w:t>
      </w:r>
      <w:r w:rsidRPr="00C31BDB">
        <w:rPr>
          <w:rFonts w:ascii="Times New Roman" w:hAnsi="Times New Roman"/>
        </w:rPr>
        <w:t xml:space="preserve">The most significant finding was for the J </w:t>
      </w:r>
      <w:r w:rsidRPr="001231F2">
        <w:rPr>
          <w:rFonts w:ascii="Times New Roman" w:hAnsi="Times New Roman"/>
        </w:rPr>
        <w:t>group (p=0.</w:t>
      </w:r>
      <w:r w:rsidR="00722F60" w:rsidRPr="001231F2">
        <w:rPr>
          <w:rFonts w:ascii="Times New Roman" w:hAnsi="Times New Roman"/>
        </w:rPr>
        <w:t>02</w:t>
      </w:r>
      <w:r w:rsidRPr="001231F2">
        <w:rPr>
          <w:rFonts w:ascii="Times New Roman" w:hAnsi="Times New Roman"/>
        </w:rPr>
        <w:t xml:space="preserve">; </w:t>
      </w:r>
      <w:r w:rsidR="00234A1A">
        <w:rPr>
          <w:rFonts w:ascii="Times New Roman" w:hAnsi="Times New Roman"/>
        </w:rPr>
        <w:t>8.3</w:t>
      </w:r>
      <w:r w:rsidRPr="001231F2">
        <w:rPr>
          <w:rFonts w:ascii="Times New Roman" w:hAnsi="Times New Roman"/>
        </w:rPr>
        <w:t xml:space="preserve">% in cases and </w:t>
      </w:r>
      <w:r w:rsidR="00234A1A">
        <w:rPr>
          <w:rFonts w:ascii="Times New Roman" w:hAnsi="Times New Roman"/>
        </w:rPr>
        <w:t>9.7</w:t>
      </w:r>
      <w:r w:rsidRPr="001231F2">
        <w:rPr>
          <w:rFonts w:ascii="Times New Roman" w:hAnsi="Times New Roman"/>
        </w:rPr>
        <w:t>% in controls</w:t>
      </w:r>
      <w:r w:rsidR="00FC2754">
        <w:rPr>
          <w:rFonts w:ascii="Times New Roman" w:hAnsi="Times New Roman"/>
        </w:rPr>
        <w:t>; OR: 0.86</w:t>
      </w:r>
      <w:r w:rsidRPr="001231F2">
        <w:rPr>
          <w:rFonts w:ascii="Times New Roman" w:hAnsi="Times New Roman"/>
        </w:rPr>
        <w:t>)</w:t>
      </w:r>
      <w:r w:rsidRPr="00C31BDB">
        <w:rPr>
          <w:rFonts w:ascii="Times New Roman" w:hAnsi="Times New Roman"/>
        </w:rPr>
        <w:t xml:space="preserve"> (</w:t>
      </w:r>
      <w:r w:rsidRPr="00EA2253">
        <w:rPr>
          <w:rFonts w:ascii="Times New Roman" w:hAnsi="Times New Roman"/>
        </w:rPr>
        <w:t xml:space="preserve">Table </w:t>
      </w:r>
      <w:r w:rsidR="001C08C6" w:rsidRPr="00EA2253">
        <w:rPr>
          <w:rFonts w:ascii="Times New Roman" w:hAnsi="Times New Roman"/>
        </w:rPr>
        <w:t>2</w:t>
      </w:r>
      <w:r w:rsidRPr="00EA2253">
        <w:rPr>
          <w:rFonts w:ascii="Times New Roman" w:hAnsi="Times New Roman"/>
        </w:rPr>
        <w:t>).</w:t>
      </w:r>
      <w:r w:rsidRPr="00C31BDB">
        <w:rPr>
          <w:rFonts w:ascii="Times New Roman" w:hAnsi="Times New Roman"/>
        </w:rPr>
        <w:t xml:space="preserve"> </w:t>
      </w:r>
      <w:r w:rsidR="00FE60AC">
        <w:rPr>
          <w:rFonts w:ascii="Times New Roman" w:hAnsi="Times New Roman"/>
        </w:rPr>
        <w:t>The haplogroups identified</w:t>
      </w:r>
      <w:r w:rsidR="005373E1">
        <w:rPr>
          <w:rFonts w:ascii="Times New Roman" w:hAnsi="Times New Roman"/>
        </w:rPr>
        <w:t xml:space="preserve"> in this study were</w:t>
      </w:r>
      <w:r w:rsidR="00FF72DD">
        <w:rPr>
          <w:rFonts w:ascii="Times New Roman" w:hAnsi="Times New Roman"/>
        </w:rPr>
        <w:t xml:space="preserve"> </w:t>
      </w:r>
      <w:r w:rsidR="00FA7B23">
        <w:rPr>
          <w:rFonts w:ascii="Times New Roman" w:hAnsi="Times New Roman"/>
        </w:rPr>
        <w:t xml:space="preserve">listed in </w:t>
      </w:r>
      <w:r w:rsidR="005E7B74">
        <w:rPr>
          <w:rFonts w:ascii="Times New Roman" w:hAnsi="Times New Roman"/>
        </w:rPr>
        <w:t>S2 Table</w:t>
      </w:r>
      <w:r w:rsidR="00FA7B23" w:rsidRPr="0002564E">
        <w:rPr>
          <w:rFonts w:ascii="Times New Roman" w:hAnsi="Times New Roman"/>
        </w:rPr>
        <w:t>.</w:t>
      </w:r>
      <w:r w:rsidR="00FE60AC">
        <w:rPr>
          <w:rFonts w:ascii="Times New Roman" w:hAnsi="Times New Roman"/>
        </w:rPr>
        <w:t xml:space="preserve"> </w:t>
      </w:r>
    </w:p>
    <w:p w14:paraId="7B8A2AB4" w14:textId="77777777" w:rsidR="00AE4B25" w:rsidRDefault="00AE4B25" w:rsidP="00A41F2F">
      <w:pPr>
        <w:spacing w:line="480" w:lineRule="auto"/>
        <w:rPr>
          <w:rFonts w:ascii="Times New Roman" w:hAnsi="Times New Roman"/>
          <w:b/>
          <w:color w:val="000000"/>
          <w:szCs w:val="22"/>
        </w:rPr>
      </w:pPr>
    </w:p>
    <w:p w14:paraId="609012AA" w14:textId="69E1889A" w:rsidR="00B92B45" w:rsidRPr="0057485A" w:rsidRDefault="004A6811" w:rsidP="00A41F2F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</w:rPr>
      </w:pPr>
      <w:r w:rsidRPr="0057485A">
        <w:rPr>
          <w:rFonts w:ascii="Times New Roman" w:hAnsi="Times New Roman"/>
          <w:b/>
          <w:color w:val="000000"/>
          <w:sz w:val="36"/>
          <w:szCs w:val="36"/>
        </w:rPr>
        <w:t>Discussion</w:t>
      </w:r>
    </w:p>
    <w:p w14:paraId="54674357" w14:textId="2CC69983" w:rsidR="003D7413" w:rsidRDefault="00320E78" w:rsidP="00803EC9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lastRenderedPageBreak/>
        <w:t xml:space="preserve">In this study, we conducted the largest study to date investigating the role of </w:t>
      </w:r>
      <w:proofErr w:type="spellStart"/>
      <w:r>
        <w:rPr>
          <w:rFonts w:ascii="Times New Roman" w:hAnsi="Times New Roman"/>
          <w:color w:val="000000"/>
          <w:szCs w:val="22"/>
        </w:rPr>
        <w:t>mtDNA</w:t>
      </w:r>
      <w:proofErr w:type="spellEnd"/>
      <w:r>
        <w:rPr>
          <w:rFonts w:ascii="Times New Roman" w:hAnsi="Times New Roman"/>
          <w:color w:val="000000"/>
          <w:szCs w:val="22"/>
        </w:rPr>
        <w:t xml:space="preserve"> SNPs in the susceptibility to SCZ. </w:t>
      </w:r>
      <w:r w:rsidR="003D7413">
        <w:rPr>
          <w:rFonts w:ascii="Times New Roman" w:hAnsi="Times New Roman"/>
          <w:color w:val="000000"/>
          <w:szCs w:val="22"/>
        </w:rPr>
        <w:t>None of the associations survived correction for multiple testing. However, we validated an imputation method for mitochondrial DNA that should improve our ability to identify association</w:t>
      </w:r>
      <w:r w:rsidR="0090087D">
        <w:rPr>
          <w:rFonts w:ascii="Times New Roman" w:hAnsi="Times New Roman"/>
          <w:color w:val="000000"/>
          <w:szCs w:val="22"/>
        </w:rPr>
        <w:t>s in studies with more SNPs and/</w:t>
      </w:r>
      <w:r w:rsidR="003D7413">
        <w:rPr>
          <w:rFonts w:ascii="Times New Roman" w:hAnsi="Times New Roman"/>
          <w:color w:val="000000"/>
          <w:szCs w:val="22"/>
        </w:rPr>
        <w:t xml:space="preserve">or samples. </w:t>
      </w:r>
    </w:p>
    <w:p w14:paraId="49210054" w14:textId="77777777" w:rsidR="003D7413" w:rsidRDefault="003D7413" w:rsidP="00803EC9">
      <w:pPr>
        <w:spacing w:line="480" w:lineRule="auto"/>
        <w:rPr>
          <w:rFonts w:ascii="Times New Roman" w:hAnsi="Times New Roman"/>
          <w:color w:val="000000"/>
          <w:szCs w:val="22"/>
        </w:rPr>
      </w:pPr>
    </w:p>
    <w:p w14:paraId="687E0FA6" w14:textId="4A7058B5" w:rsidR="00456C86" w:rsidRPr="002764E1" w:rsidRDefault="00E43395" w:rsidP="00A41F2F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hd w:val="clear" w:color="auto" w:fill="FFFFFF"/>
        </w:rPr>
        <w:t xml:space="preserve">We </w:t>
      </w:r>
      <w:r w:rsidR="003D7413">
        <w:rPr>
          <w:rFonts w:ascii="Times New Roman" w:hAnsi="Times New Roman"/>
          <w:shd w:val="clear" w:color="auto" w:fill="FFFFFF"/>
        </w:rPr>
        <w:t xml:space="preserve">started </w:t>
      </w:r>
      <w:r w:rsidR="003D7413">
        <w:rPr>
          <w:rFonts w:ascii="Times New Roman" w:hAnsi="Times New Roman"/>
          <w:color w:val="000000"/>
          <w:szCs w:val="22"/>
        </w:rPr>
        <w:t xml:space="preserve">with 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the set of </w:t>
      </w:r>
      <w:r w:rsidR="00893E4E" w:rsidRPr="00803EC9">
        <w:rPr>
          <w:rFonts w:ascii="Times New Roman" w:hAnsi="Times New Roman"/>
          <w:color w:val="000000"/>
          <w:szCs w:val="22"/>
        </w:rPr>
        <w:t>4</w:t>
      </w:r>
      <w:r w:rsidR="00893E4E">
        <w:rPr>
          <w:rFonts w:ascii="Times New Roman" w:hAnsi="Times New Roman"/>
          <w:color w:val="000000"/>
          <w:szCs w:val="22"/>
        </w:rPr>
        <w:t>1</w:t>
      </w:r>
      <w:r w:rsidR="00893E4E" w:rsidRPr="00803EC9"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color w:val="000000"/>
          <w:szCs w:val="22"/>
        </w:rPr>
        <w:t xml:space="preserve">common </w:t>
      </w:r>
      <w:r w:rsidR="00320E78">
        <w:rPr>
          <w:rFonts w:ascii="Times New Roman" w:hAnsi="Times New Roman"/>
          <w:color w:val="000000"/>
          <w:szCs w:val="22"/>
        </w:rPr>
        <w:t xml:space="preserve">genotyped 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SNPs </w:t>
      </w:r>
      <w:r w:rsidR="008C3EB3">
        <w:rPr>
          <w:rFonts w:ascii="Times New Roman" w:hAnsi="Times New Roman"/>
          <w:color w:val="000000"/>
          <w:szCs w:val="22"/>
        </w:rPr>
        <w:t>and were i</w:t>
      </w:r>
      <w:r w:rsidR="003D7413">
        <w:rPr>
          <w:rFonts w:ascii="Times New Roman" w:hAnsi="Times New Roman"/>
          <w:color w:val="000000"/>
          <w:szCs w:val="22"/>
        </w:rPr>
        <w:t>n</w:t>
      </w:r>
      <w:r w:rsidR="008C3EB3">
        <w:rPr>
          <w:rFonts w:ascii="Times New Roman" w:hAnsi="Times New Roman"/>
          <w:color w:val="000000"/>
          <w:szCs w:val="22"/>
        </w:rPr>
        <w:t>i</w:t>
      </w:r>
      <w:r w:rsidR="003D7413">
        <w:rPr>
          <w:rFonts w:ascii="Times New Roman" w:hAnsi="Times New Roman"/>
          <w:color w:val="000000"/>
          <w:szCs w:val="22"/>
        </w:rPr>
        <w:t>tially</w:t>
      </w:r>
      <w:r w:rsidR="00320E78">
        <w:rPr>
          <w:rFonts w:ascii="Times New Roman" w:hAnsi="Times New Roman"/>
          <w:color w:val="000000"/>
          <w:szCs w:val="22"/>
        </w:rPr>
        <w:t xml:space="preserve"> </w:t>
      </w:r>
      <w:r w:rsidR="005A424E">
        <w:rPr>
          <w:rFonts w:ascii="Times New Roman" w:hAnsi="Times New Roman"/>
          <w:color w:val="000000"/>
          <w:szCs w:val="22"/>
        </w:rPr>
        <w:t xml:space="preserve">only able to </w:t>
      </w:r>
      <w:r w:rsidR="0041495E">
        <w:rPr>
          <w:rFonts w:ascii="Times New Roman" w:hAnsi="Times New Roman"/>
          <w:color w:val="000000"/>
          <w:szCs w:val="22"/>
        </w:rPr>
        <w:t>identify</w:t>
      </w:r>
      <w:r w:rsidR="005A424E" w:rsidRPr="00A65A26">
        <w:rPr>
          <w:rFonts w:ascii="Times New Roman" w:hAnsi="Times New Roman"/>
          <w:color w:val="000000"/>
          <w:szCs w:val="22"/>
        </w:rPr>
        <w:t xml:space="preserve"> </w:t>
      </w:r>
      <w:r w:rsidR="00D41A7D" w:rsidRPr="00A65A26">
        <w:rPr>
          <w:rFonts w:ascii="Times New Roman" w:hAnsi="Times New Roman"/>
          <w:color w:val="000000"/>
          <w:szCs w:val="22"/>
        </w:rPr>
        <w:t>two</w:t>
      </w:r>
      <w:r w:rsidR="00456C86" w:rsidRPr="00A65A26">
        <w:rPr>
          <w:rFonts w:ascii="Times New Roman" w:hAnsi="Times New Roman"/>
          <w:color w:val="000000"/>
          <w:szCs w:val="22"/>
        </w:rPr>
        <w:t xml:space="preserve"> </w:t>
      </w:r>
      <w:r w:rsidR="0090087D">
        <w:rPr>
          <w:rFonts w:ascii="Times New Roman" w:hAnsi="Times New Roman"/>
          <w:color w:val="000000"/>
          <w:szCs w:val="22"/>
        </w:rPr>
        <w:t>(H and T</w:t>
      </w:r>
      <w:r w:rsidR="0090087D" w:rsidRPr="00A65A26">
        <w:rPr>
          <w:rFonts w:ascii="Times New Roman" w:hAnsi="Times New Roman"/>
          <w:color w:val="000000"/>
          <w:szCs w:val="22"/>
        </w:rPr>
        <w:t>)</w:t>
      </w:r>
      <w:r w:rsidR="0090087D">
        <w:rPr>
          <w:rFonts w:ascii="Times New Roman" w:hAnsi="Times New Roman"/>
          <w:color w:val="000000"/>
          <w:szCs w:val="22"/>
        </w:rPr>
        <w:t xml:space="preserve"> </w:t>
      </w:r>
      <w:r w:rsidR="008D3813" w:rsidRPr="00A65A26">
        <w:rPr>
          <w:rFonts w:ascii="Times New Roman" w:hAnsi="Times New Roman"/>
          <w:color w:val="000000"/>
          <w:szCs w:val="22"/>
        </w:rPr>
        <w:t>of the</w:t>
      </w:r>
      <w:r w:rsidR="00320E78" w:rsidRPr="00A65A26">
        <w:rPr>
          <w:rFonts w:ascii="Times New Roman" w:hAnsi="Times New Roman"/>
          <w:color w:val="000000"/>
          <w:szCs w:val="22"/>
        </w:rPr>
        <w:t xml:space="preserve"> </w:t>
      </w:r>
      <w:r w:rsidR="00234A1A">
        <w:rPr>
          <w:rFonts w:ascii="Times New Roman" w:hAnsi="Times New Roman"/>
          <w:color w:val="000000"/>
          <w:szCs w:val="22"/>
        </w:rPr>
        <w:t>eight</w:t>
      </w:r>
      <w:r w:rsidR="00234A1A" w:rsidRPr="00A65A26">
        <w:rPr>
          <w:rFonts w:ascii="Times New Roman" w:hAnsi="Times New Roman"/>
          <w:color w:val="000000"/>
          <w:szCs w:val="22"/>
        </w:rPr>
        <w:t xml:space="preserve"> </w:t>
      </w:r>
      <w:r w:rsidR="00320E78" w:rsidRPr="00A65A26">
        <w:rPr>
          <w:rFonts w:ascii="Times New Roman" w:hAnsi="Times New Roman"/>
          <w:color w:val="000000"/>
          <w:szCs w:val="22"/>
        </w:rPr>
        <w:t xml:space="preserve">expected </w:t>
      </w:r>
      <w:r w:rsidR="000511CF">
        <w:rPr>
          <w:rFonts w:ascii="Times New Roman" w:hAnsi="Times New Roman"/>
          <w:color w:val="000000"/>
          <w:szCs w:val="22"/>
        </w:rPr>
        <w:t>haplogroups</w:t>
      </w:r>
      <w:r w:rsidR="00CF4E2E">
        <w:rPr>
          <w:rFonts w:ascii="Times New Roman" w:hAnsi="Times New Roman"/>
          <w:color w:val="000000"/>
          <w:szCs w:val="22"/>
        </w:rPr>
        <w:t xml:space="preserve"> (</w:t>
      </w:r>
      <w:r w:rsidR="005E7B74">
        <w:rPr>
          <w:rFonts w:ascii="Times New Roman" w:hAnsi="Times New Roman"/>
          <w:color w:val="000000"/>
          <w:szCs w:val="22"/>
        </w:rPr>
        <w:t>S3 Fig</w:t>
      </w:r>
      <w:r w:rsidR="00CF4E2E">
        <w:rPr>
          <w:rFonts w:ascii="Times New Roman" w:hAnsi="Times New Roman"/>
          <w:color w:val="000000"/>
          <w:szCs w:val="22"/>
        </w:rPr>
        <w:t>)</w:t>
      </w:r>
      <w:r w:rsidR="008C3EB3">
        <w:rPr>
          <w:rFonts w:ascii="Times New Roman" w:hAnsi="Times New Roman"/>
          <w:color w:val="000000"/>
          <w:szCs w:val="22"/>
        </w:rPr>
        <w:t>.</w:t>
      </w:r>
      <w:r w:rsidR="0090087D">
        <w:rPr>
          <w:rFonts w:ascii="Times New Roman" w:hAnsi="Times New Roman"/>
          <w:color w:val="000000"/>
          <w:szCs w:val="22"/>
        </w:rPr>
        <w:t xml:space="preserve"> </w:t>
      </w:r>
      <w:r w:rsidR="008C3EB3" w:rsidRPr="001231F2">
        <w:rPr>
          <w:rFonts w:ascii="Times New Roman" w:hAnsi="Times New Roman"/>
          <w:color w:val="000000"/>
          <w:szCs w:val="22"/>
        </w:rPr>
        <w:t>T</w:t>
      </w:r>
      <w:r w:rsidR="00D41A7D" w:rsidRPr="001231F2">
        <w:rPr>
          <w:rFonts w:ascii="Times New Roman" w:hAnsi="Times New Roman"/>
          <w:color w:val="000000"/>
          <w:szCs w:val="22"/>
        </w:rPr>
        <w:t xml:space="preserve">he other groups were </w:t>
      </w:r>
      <w:r w:rsidR="0041495E" w:rsidRPr="001231F2">
        <w:rPr>
          <w:rFonts w:ascii="Times New Roman" w:hAnsi="Times New Roman"/>
          <w:color w:val="000000"/>
          <w:szCs w:val="22"/>
        </w:rPr>
        <w:t xml:space="preserve">seen as </w:t>
      </w:r>
      <w:r w:rsidR="00BF418B" w:rsidRPr="001231F2">
        <w:rPr>
          <w:rFonts w:ascii="Times New Roman" w:hAnsi="Times New Roman"/>
          <w:color w:val="000000"/>
          <w:szCs w:val="22"/>
        </w:rPr>
        <w:t xml:space="preserve">one </w:t>
      </w:r>
      <w:r w:rsidR="0041495E" w:rsidRPr="001231F2">
        <w:rPr>
          <w:rFonts w:ascii="Times New Roman" w:hAnsi="Times New Roman"/>
          <w:color w:val="000000"/>
          <w:szCs w:val="22"/>
        </w:rPr>
        <w:t xml:space="preserve">overlapped </w:t>
      </w:r>
      <w:r w:rsidR="00BF418B" w:rsidRPr="001231F2">
        <w:rPr>
          <w:rFonts w:ascii="Times New Roman" w:hAnsi="Times New Roman"/>
          <w:color w:val="000000"/>
          <w:szCs w:val="22"/>
        </w:rPr>
        <w:t>group</w:t>
      </w:r>
      <w:r w:rsidR="00320E78" w:rsidRPr="001231F2">
        <w:rPr>
          <w:rFonts w:ascii="Times New Roman" w:hAnsi="Times New Roman"/>
          <w:color w:val="000000"/>
          <w:szCs w:val="22"/>
        </w:rPr>
        <w:t>, after the multidimensional scaling analysis.</w:t>
      </w:r>
      <w:r w:rsidR="00320E78">
        <w:rPr>
          <w:rFonts w:ascii="Times New Roman" w:hAnsi="Times New Roman"/>
          <w:color w:val="000000"/>
          <w:szCs w:val="22"/>
        </w:rPr>
        <w:t xml:space="preserve"> </w:t>
      </w:r>
      <w:r w:rsidR="00320E78" w:rsidRPr="00803EC9">
        <w:rPr>
          <w:rFonts w:ascii="Times New Roman" w:hAnsi="Times New Roman"/>
          <w:color w:val="000000"/>
          <w:szCs w:val="22"/>
        </w:rPr>
        <w:t>It was suggestive that important SNPs were missing</w:t>
      </w:r>
      <w:r w:rsidR="00320E78">
        <w:rPr>
          <w:rFonts w:ascii="Times New Roman" w:hAnsi="Times New Roman"/>
          <w:color w:val="000000"/>
          <w:szCs w:val="22"/>
        </w:rPr>
        <w:t xml:space="preserve"> for an accurate group analysis</w:t>
      </w:r>
      <w:r w:rsidR="00FA7B23">
        <w:rPr>
          <w:rFonts w:ascii="Times New Roman" w:hAnsi="Times New Roman"/>
          <w:color w:val="000000"/>
          <w:szCs w:val="22"/>
        </w:rPr>
        <w:t>,</w:t>
      </w:r>
      <w:r w:rsidR="00787806" w:rsidRPr="00787806">
        <w:rPr>
          <w:rFonts w:ascii="Times New Roman" w:hAnsi="Times New Roman"/>
          <w:color w:val="000000"/>
          <w:szCs w:val="22"/>
        </w:rPr>
        <w:t xml:space="preserve"> </w:t>
      </w:r>
      <w:r w:rsidR="00787806">
        <w:rPr>
          <w:rFonts w:ascii="Times New Roman" w:hAnsi="Times New Roman"/>
          <w:color w:val="000000"/>
          <w:szCs w:val="22"/>
        </w:rPr>
        <w:t xml:space="preserve">and thus, we </w:t>
      </w:r>
      <w:r w:rsidR="00787806" w:rsidRPr="00803EC9">
        <w:rPr>
          <w:rFonts w:ascii="Times New Roman" w:hAnsi="Times New Roman"/>
          <w:color w:val="000000"/>
          <w:szCs w:val="22"/>
        </w:rPr>
        <w:t xml:space="preserve">decided to impute </w:t>
      </w:r>
      <w:proofErr w:type="spellStart"/>
      <w:r w:rsidR="00787806" w:rsidRPr="00803EC9">
        <w:rPr>
          <w:rFonts w:ascii="Times New Roman" w:hAnsi="Times New Roman"/>
          <w:color w:val="000000"/>
          <w:szCs w:val="22"/>
        </w:rPr>
        <w:t>mtDNA</w:t>
      </w:r>
      <w:proofErr w:type="spellEnd"/>
      <w:r w:rsidR="00320E78">
        <w:rPr>
          <w:rFonts w:ascii="Times New Roman" w:hAnsi="Times New Roman"/>
          <w:color w:val="000000"/>
          <w:szCs w:val="22"/>
        </w:rPr>
        <w:t xml:space="preserve">. </w:t>
      </w:r>
      <w:r w:rsidR="00803EC9" w:rsidRPr="00803EC9">
        <w:rPr>
          <w:rFonts w:ascii="Times New Roman" w:hAnsi="Times New Roman"/>
          <w:color w:val="000000"/>
          <w:szCs w:val="22"/>
        </w:rPr>
        <w:t>We us</w:t>
      </w:r>
      <w:r w:rsidR="008C3EB3">
        <w:rPr>
          <w:rFonts w:ascii="Times New Roman" w:hAnsi="Times New Roman"/>
          <w:color w:val="000000"/>
          <w:szCs w:val="22"/>
        </w:rPr>
        <w:t>ed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 standard approaches for imputation but adjusting for the unique features of </w:t>
      </w:r>
      <w:proofErr w:type="spellStart"/>
      <w:r w:rsidR="00803EC9" w:rsidRPr="00803EC9">
        <w:rPr>
          <w:rFonts w:ascii="Times New Roman" w:hAnsi="Times New Roman"/>
          <w:color w:val="000000"/>
          <w:szCs w:val="22"/>
        </w:rPr>
        <w:t>mtDNA</w:t>
      </w:r>
      <w:proofErr w:type="spellEnd"/>
      <w:r w:rsidR="00803EC9" w:rsidRPr="00803EC9">
        <w:rPr>
          <w:rFonts w:ascii="Times New Roman" w:hAnsi="Times New Roman"/>
          <w:color w:val="000000"/>
          <w:szCs w:val="22"/>
        </w:rPr>
        <w:t xml:space="preserve"> (such as the use of chromosome X protocol and removal of heterozygous genotypes).</w:t>
      </w:r>
      <w:r w:rsidR="0041495E">
        <w:rPr>
          <w:rFonts w:ascii="Times New Roman" w:hAnsi="Times New Roman"/>
          <w:color w:val="000000"/>
          <w:szCs w:val="22"/>
        </w:rPr>
        <w:t xml:space="preserve">  </w:t>
      </w:r>
      <w:r w:rsidR="0041495E" w:rsidRPr="001231F2">
        <w:rPr>
          <w:rFonts w:ascii="Times New Roman" w:hAnsi="Times New Roman"/>
          <w:color w:val="000000"/>
          <w:szCs w:val="22"/>
        </w:rPr>
        <w:t xml:space="preserve">Using imputed </w:t>
      </w:r>
      <w:proofErr w:type="spellStart"/>
      <w:r w:rsidR="0041495E" w:rsidRPr="001231F2">
        <w:rPr>
          <w:rFonts w:ascii="Times New Roman" w:hAnsi="Times New Roman"/>
          <w:color w:val="000000"/>
          <w:szCs w:val="22"/>
        </w:rPr>
        <w:t>mtDNA</w:t>
      </w:r>
      <w:proofErr w:type="spellEnd"/>
      <w:r w:rsidR="0041495E" w:rsidRPr="001231F2">
        <w:rPr>
          <w:rFonts w:ascii="Times New Roman" w:hAnsi="Times New Roman"/>
          <w:color w:val="000000"/>
          <w:szCs w:val="22"/>
        </w:rPr>
        <w:t xml:space="preserve"> data, we were able to </w:t>
      </w:r>
      <w:r w:rsidR="00D314A6" w:rsidRPr="001231F2">
        <w:rPr>
          <w:rFonts w:ascii="Times New Roman" w:hAnsi="Times New Roman"/>
          <w:color w:val="000000"/>
          <w:szCs w:val="22"/>
        </w:rPr>
        <w:t xml:space="preserve">identify </w:t>
      </w:r>
      <w:r w:rsidR="00BF418B" w:rsidRPr="001231F2">
        <w:rPr>
          <w:rFonts w:ascii="Times New Roman" w:hAnsi="Times New Roman"/>
          <w:color w:val="000000"/>
          <w:szCs w:val="22"/>
        </w:rPr>
        <w:t xml:space="preserve">more clusters representing the haplogroups J, </w:t>
      </w:r>
      <w:r w:rsidR="002764E1">
        <w:rPr>
          <w:rFonts w:ascii="Times New Roman" w:hAnsi="Times New Roman"/>
          <w:color w:val="000000"/>
          <w:szCs w:val="22"/>
        </w:rPr>
        <w:t xml:space="preserve">T, </w:t>
      </w:r>
      <w:r w:rsidR="00FC2754">
        <w:rPr>
          <w:rFonts w:ascii="Times New Roman" w:hAnsi="Times New Roman"/>
          <w:color w:val="000000"/>
          <w:szCs w:val="22"/>
        </w:rPr>
        <w:t>HV</w:t>
      </w:r>
      <w:r w:rsidR="00BF418B" w:rsidRPr="001231F2">
        <w:rPr>
          <w:rFonts w:ascii="Times New Roman" w:hAnsi="Times New Roman"/>
          <w:color w:val="000000"/>
          <w:szCs w:val="22"/>
        </w:rPr>
        <w:t xml:space="preserve">, </w:t>
      </w:r>
      <w:r w:rsidR="002764E1">
        <w:rPr>
          <w:rFonts w:ascii="Times New Roman" w:hAnsi="Times New Roman"/>
          <w:color w:val="000000"/>
          <w:szCs w:val="22"/>
        </w:rPr>
        <w:t xml:space="preserve">and </w:t>
      </w:r>
      <w:r w:rsidR="00BF418B" w:rsidRPr="001231F2">
        <w:rPr>
          <w:rFonts w:ascii="Times New Roman" w:hAnsi="Times New Roman"/>
          <w:color w:val="000000"/>
          <w:szCs w:val="22"/>
        </w:rPr>
        <w:t>U.</w:t>
      </w:r>
      <w:r w:rsidR="00BF418B"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color w:val="000000"/>
          <w:szCs w:val="22"/>
        </w:rPr>
        <w:t>In future</w:t>
      </w:r>
      <w:r w:rsidR="00456C86">
        <w:rPr>
          <w:rFonts w:ascii="Times New Roman" w:hAnsi="Times New Roman"/>
          <w:color w:val="000000"/>
          <w:szCs w:val="22"/>
        </w:rPr>
        <w:t>,</w:t>
      </w:r>
      <w:r>
        <w:rPr>
          <w:rFonts w:ascii="Times New Roman" w:hAnsi="Times New Roman"/>
          <w:color w:val="000000"/>
          <w:szCs w:val="22"/>
        </w:rPr>
        <w:t xml:space="preserve"> 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haplogroup classification </w:t>
      </w:r>
      <w:r>
        <w:rPr>
          <w:rFonts w:ascii="Times New Roman" w:hAnsi="Times New Roman"/>
          <w:color w:val="000000"/>
          <w:szCs w:val="22"/>
        </w:rPr>
        <w:t xml:space="preserve">using 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microarrays </w:t>
      </w:r>
      <w:r>
        <w:rPr>
          <w:rFonts w:ascii="Times New Roman" w:hAnsi="Times New Roman"/>
          <w:color w:val="000000"/>
          <w:szCs w:val="22"/>
        </w:rPr>
        <w:t xml:space="preserve">could be improved by </w:t>
      </w:r>
      <w:r w:rsidR="00803EC9" w:rsidRPr="00803EC9">
        <w:rPr>
          <w:rFonts w:ascii="Times New Roman" w:hAnsi="Times New Roman"/>
          <w:color w:val="000000"/>
          <w:szCs w:val="22"/>
        </w:rPr>
        <w:t>design</w:t>
      </w:r>
      <w:r>
        <w:rPr>
          <w:rFonts w:ascii="Times New Roman" w:hAnsi="Times New Roman"/>
          <w:color w:val="000000"/>
          <w:szCs w:val="22"/>
        </w:rPr>
        <w:t>ing</w:t>
      </w:r>
      <w:r w:rsidR="00803EC9" w:rsidRPr="00803EC9"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color w:val="000000"/>
          <w:szCs w:val="22"/>
        </w:rPr>
        <w:t xml:space="preserve">arrays that contain SNPs that are informative in relation to </w:t>
      </w:r>
      <w:r w:rsidR="00803EC9" w:rsidRPr="00803EC9">
        <w:rPr>
          <w:rFonts w:ascii="Times New Roman" w:hAnsi="Times New Roman"/>
          <w:color w:val="000000"/>
          <w:szCs w:val="22"/>
        </w:rPr>
        <w:t>phylogen</w:t>
      </w:r>
      <w:r>
        <w:rPr>
          <w:rFonts w:ascii="Times New Roman" w:hAnsi="Times New Roman"/>
          <w:color w:val="000000"/>
          <w:szCs w:val="22"/>
        </w:rPr>
        <w:t>y</w:t>
      </w:r>
      <w:r w:rsidR="00803EC9" w:rsidRPr="002764E1">
        <w:rPr>
          <w:rFonts w:ascii="Times New Roman" w:hAnsi="Times New Roman"/>
          <w:color w:val="000000"/>
          <w:szCs w:val="22"/>
        </w:rPr>
        <w:t xml:space="preserve">. </w:t>
      </w:r>
      <w:r w:rsidR="00234A1A">
        <w:rPr>
          <w:rFonts w:ascii="Times New Roman" w:hAnsi="Times New Roman"/>
          <w:color w:val="000000"/>
          <w:szCs w:val="22"/>
        </w:rPr>
        <w:t>Noteworthy, i</w:t>
      </w:r>
      <w:r w:rsidR="002764E1" w:rsidRPr="002764E1">
        <w:rPr>
          <w:rFonts w:ascii="Times New Roman" w:hAnsi="Times New Roman"/>
          <w:color w:val="000000"/>
          <w:szCs w:val="22"/>
        </w:rPr>
        <w:t>n our current approach</w:t>
      </w:r>
      <w:r w:rsidR="00811EF6">
        <w:rPr>
          <w:rFonts w:ascii="Times New Roman" w:hAnsi="Times New Roman"/>
          <w:color w:val="000000"/>
          <w:szCs w:val="22"/>
        </w:rPr>
        <w:t>,</w:t>
      </w:r>
      <w:r w:rsidR="002764E1" w:rsidRPr="002764E1">
        <w:rPr>
          <w:rFonts w:ascii="Times New Roman" w:hAnsi="Times New Roman"/>
          <w:color w:val="000000"/>
          <w:szCs w:val="22"/>
        </w:rPr>
        <w:t xml:space="preserve"> we did not exclude hotspot variants from the imputed data before perform</w:t>
      </w:r>
      <w:r w:rsidR="002764E1">
        <w:rPr>
          <w:rFonts w:ascii="Times New Roman" w:hAnsi="Times New Roman"/>
          <w:color w:val="000000"/>
          <w:szCs w:val="22"/>
        </w:rPr>
        <w:t>ing statistical analysis or</w:t>
      </w:r>
      <w:r w:rsidR="002764E1" w:rsidRPr="002764E1">
        <w:rPr>
          <w:rFonts w:ascii="Times New Roman" w:hAnsi="Times New Roman"/>
          <w:color w:val="000000"/>
          <w:szCs w:val="22"/>
        </w:rPr>
        <w:t xml:space="preserve"> haplogroup assignments. However, </w:t>
      </w:r>
      <w:r w:rsidR="002764E1" w:rsidRPr="002764E1">
        <w:rPr>
          <w:rFonts w:ascii="Times New Roman" w:hAnsi="Times New Roman"/>
        </w:rPr>
        <w:t xml:space="preserve">in our imputed data, we found only two hotspot variants (MT:5147 and MT:8251), </w:t>
      </w:r>
      <w:r w:rsidR="00FC2754">
        <w:rPr>
          <w:rFonts w:ascii="Times New Roman" w:hAnsi="Times New Roman"/>
        </w:rPr>
        <w:t xml:space="preserve">as defined </w:t>
      </w:r>
      <w:r w:rsidR="002764E1" w:rsidRPr="002764E1">
        <w:rPr>
          <w:rFonts w:ascii="Times New Roman" w:hAnsi="Times New Roman"/>
        </w:rPr>
        <w:t xml:space="preserve">by </w:t>
      </w:r>
      <w:proofErr w:type="spellStart"/>
      <w:r w:rsidR="002764E1" w:rsidRPr="002764E1">
        <w:rPr>
          <w:rFonts w:ascii="Times New Roman" w:hAnsi="Times New Roman"/>
        </w:rPr>
        <w:t>Soares</w:t>
      </w:r>
      <w:proofErr w:type="spellEnd"/>
      <w:r w:rsidR="002764E1" w:rsidRPr="002764E1">
        <w:rPr>
          <w:rFonts w:ascii="Times New Roman" w:hAnsi="Times New Roman"/>
        </w:rPr>
        <w:t xml:space="preserve"> et al </w:t>
      </w:r>
      <w:r w:rsidR="002764E1" w:rsidRPr="002764E1">
        <w:rPr>
          <w:rFonts w:ascii="Times New Roman" w:hAnsi="Times New Roman"/>
        </w:rPr>
        <w:fldChar w:fldCharType="begin"/>
      </w:r>
      <w:ins w:id="192" w:author="CAMH User" w:date="2018-01-10T12:37:00Z">
        <w:r w:rsidR="006B5A2F">
          <w:rPr>
            <w:rFonts w:ascii="Times New Roman" w:hAnsi="Times New Roman"/>
          </w:rPr>
          <w:instrText xml:space="preserve"> ADDIN EN.CITE &lt;EndNote&gt;&lt;Cite&gt;&lt;Author&gt;Soares&lt;/Author&gt;&lt;Year&gt;2009&lt;/Year&gt;&lt;RecNum&gt;406&lt;/RecNum&gt;&lt;DisplayText&gt;[26]&lt;/DisplayText&gt;&lt;record&gt;&lt;rec-number&gt;406&lt;/rec-number&gt;&lt;foreign-keys&gt;&lt;key app="EN" db-id="z9p9e9sf8fvdrzedp505e9rdtfzfdeersp0r" timestamp="1470410345"&gt;406&lt;/key&gt;&lt;/foreign-keys&gt;&lt;ref-type name="Journal Article"&gt;17&lt;/ref-type&gt;&lt;contributors&gt;&lt;authors&gt;&lt;author&gt;Soares, P.&lt;/author&gt;&lt;/authors&gt;&lt;/contributors&gt;&lt;titles&gt;&lt;title&gt;Correcting for purifying selection: an improved human mitochondrial molecular clock&lt;/title&gt;&lt;secondary-title&gt;Am. J. Hum. Genet.&lt;/secondary-title&gt;&lt;/titles&gt;&lt;periodical&gt;&lt;full-title&gt;Am. J. Hum. Genet.&lt;/full-title&gt;&lt;/periodical&gt;&lt;pages&gt;740-759&lt;/pages&gt;&lt;volume&gt;84&lt;/volume&gt;&lt;dates&gt;&lt;year&gt;2009&lt;/year&gt;&lt;pub-dates&gt;&lt;date&gt;//&lt;/date&gt;&lt;/pub-dates&gt;&lt;/dates&gt;&lt;work-type&gt;10.1016/j.ajhg.2009.05.001&lt;/work-type&gt;&lt;urls&gt;&lt;related-urls&gt;&lt;url&gt;http://dx.doi.org/10.1016/j.ajhg.2009.05.001&lt;/url&gt;&lt;/related-urls&gt;&lt;/urls&gt;&lt;/record&gt;&lt;/Cite&gt;&lt;/EndNote&gt;</w:instrText>
        </w:r>
      </w:ins>
      <w:del w:id="193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&lt;EndNote&gt;&lt;Cite&gt;&lt;Author&gt;Soares&lt;/Author&gt;&lt;Year&gt;2009&lt;/Year&gt;&lt;RecNum&gt;406&lt;/RecNum&gt;&lt;DisplayText&gt;[26]&lt;/DisplayText&gt;&lt;record&gt;&lt;rec-number&gt;406&lt;/rec-number&gt;&lt;foreign-keys&gt;&lt;key app="EN" db-id="z9p9e9sf8fvdrzedp505e9rdtfzfdeersp0r" timestamp="1470410345"&gt;406&lt;/key&gt;&lt;/foreign-keys&gt;&lt;ref-type name="Journal Article"&gt;17&lt;/ref-type&gt;&lt;contributors&gt;&lt;authors&gt;&lt;author&gt;Soares, P.&lt;/author&gt;&lt;/authors&gt;&lt;/contributors&gt;&lt;titles&gt;&lt;title&gt;Correcting for purifying selection: an improved human mitochondrial molecular clock&lt;/title&gt;&lt;secondary-title&gt;Am. J. Hum. Genet.&lt;/secondary-title&gt;&lt;/titles&gt;&lt;periodical&gt;&lt;full-title&gt;Am. J. Hum. Genet.&lt;/full-title&gt;&lt;/periodical&gt;&lt;pages&gt;740-759&lt;/pages&gt;&lt;volume&gt;84&lt;/volume&gt;&lt;dates&gt;&lt;year&gt;2009&lt;/year&gt;&lt;pub-dates&gt;&lt;date&gt;//&lt;/date&gt;&lt;/pub-dates&gt;&lt;/dates&gt;&lt;work-type&gt;10.1016/j.ajhg.2009.05.001&lt;/work-type&gt;&lt;urls&gt;&lt;related-urls&gt;&lt;url&gt;http://dx.doi.org/10.1016/j.ajhg.2009.05.001&lt;/url&gt;&lt;/related-urls&gt;&lt;/urls&gt;&lt;/record&gt;&lt;/Cite&gt;&lt;/EndNote&gt;</w:delInstrText>
        </w:r>
      </w:del>
      <w:r w:rsidR="002764E1" w:rsidRPr="002764E1">
        <w:rPr>
          <w:rFonts w:ascii="Times New Roman" w:hAnsi="Times New Roman"/>
        </w:rPr>
        <w:fldChar w:fldCharType="separate"/>
      </w:r>
      <w:ins w:id="194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"_ENREF_26" \o "Soares, 2009 #406"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195" w:author="CAMH User" w:date="2018-01-10T12:37:00Z">
        <w:r w:rsidR="006B5A2F">
          <w:rPr>
            <w:rFonts w:ascii="Times New Roman" w:hAnsi="Times New Roman"/>
            <w:noProof/>
          </w:rPr>
          <w:t>26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196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197" w:author="CAMH User" w:date="2018-01-10T12:15:00Z">
        <w:r w:rsidR="003805BB" w:rsidDel="009D0CFA">
          <w:rPr>
            <w:rFonts w:ascii="Times New Roman" w:hAnsi="Times New Roman"/>
            <w:noProof/>
          </w:rPr>
          <w:delText>26</w:delText>
        </w:r>
      </w:del>
      <w:del w:id="198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2764E1" w:rsidRPr="002764E1">
        <w:rPr>
          <w:rFonts w:ascii="Times New Roman" w:hAnsi="Times New Roman"/>
        </w:rPr>
        <w:fldChar w:fldCharType="end"/>
      </w:r>
      <w:r w:rsidR="002764E1" w:rsidRPr="002764E1">
        <w:rPr>
          <w:rFonts w:ascii="Times New Roman" w:hAnsi="Times New Roman"/>
        </w:rPr>
        <w:t xml:space="preserve">. These variants have medium (4.6 and 4.5) HaploGrep2 weights respectively according to </w:t>
      </w:r>
      <w:proofErr w:type="spellStart"/>
      <w:r w:rsidR="002764E1" w:rsidRPr="002764E1">
        <w:rPr>
          <w:rFonts w:ascii="Times New Roman" w:hAnsi="Times New Roman"/>
        </w:rPr>
        <w:t>Weißensteiner</w:t>
      </w:r>
      <w:proofErr w:type="spellEnd"/>
      <w:r w:rsidR="002764E1" w:rsidRPr="002764E1">
        <w:rPr>
          <w:rFonts w:ascii="Times New Roman" w:hAnsi="Times New Roman"/>
        </w:rPr>
        <w:t xml:space="preserve"> et al </w:t>
      </w:r>
      <w:r w:rsidR="002764E1" w:rsidRPr="002764E1">
        <w:rPr>
          <w:rFonts w:ascii="Times New Roman" w:hAnsi="Times New Roman"/>
        </w:rPr>
        <w:fldChar w:fldCharType="begin">
          <w:fldData xml:space="preserve">PEVuZE5vdGU+PENpdGU+PEF1dGhvcj5XZWlzc2Vuc3RlaW5lcjwvQXV0aG9yPjxZZWFyPjIwMTY8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</w:fldData>
        </w:fldChar>
      </w:r>
      <w:ins w:id="199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200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</w:delInstrText>
        </w:r>
        <w:r w:rsidR="003805BB" w:rsidDel="00773103">
          <w:rPr>
            <w:rFonts w:ascii="Times New Roman" w:hAnsi="Times New Roman"/>
          </w:rPr>
          <w:fldChar w:fldCharType="begin">
            <w:fldData xml:space="preserve">PEVuZE5vdGU+PENpdGU+PEF1dGhvcj5XZWlzc2Vuc3RlaW5lcjwvQXV0aG9yPjxZZWFyPjIwMTY8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</w:fldData>
          </w:fldChar>
        </w:r>
        <w:r w:rsidR="003805BB" w:rsidDel="00773103">
          <w:rPr>
            <w:rFonts w:ascii="Times New Roman" w:hAnsi="Times New Roman"/>
          </w:rPr>
          <w:delInstrText xml:space="preserve"> ADDIN EN.CITE.DATA </w:delInstrText>
        </w:r>
        <w:r w:rsidR="003805BB" w:rsidDel="00773103">
          <w:rPr>
            <w:rFonts w:ascii="Times New Roman" w:hAnsi="Times New Roman"/>
          </w:rPr>
        </w:r>
        <w:r w:rsidR="003805BB" w:rsidDel="00773103">
          <w:rPr>
            <w:rFonts w:ascii="Times New Roman" w:hAnsi="Times New Roman"/>
          </w:rPr>
          <w:fldChar w:fldCharType="end"/>
        </w:r>
      </w:del>
      <w:ins w:id="201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PEVuZE5vdGU+PENpdGU+PEF1dGhvcj5XZWlzc2Vuc3RlaW5lcjwvQXV0aG9yPjxZZWFyPjIwMTY8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2764E1" w:rsidRPr="002764E1">
        <w:rPr>
          <w:rFonts w:ascii="Times New Roman" w:hAnsi="Times New Roman"/>
        </w:rPr>
      </w:r>
      <w:r w:rsidR="002764E1" w:rsidRPr="002764E1">
        <w:rPr>
          <w:rFonts w:ascii="Times New Roman" w:hAnsi="Times New Roman"/>
        </w:rPr>
        <w:fldChar w:fldCharType="separate"/>
      </w:r>
      <w:ins w:id="202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"_ENREF_27" \o "Weissensteiner, 2016 #574"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03" w:author="CAMH User" w:date="2018-01-10T12:37:00Z">
        <w:r w:rsidR="006B5A2F">
          <w:rPr>
            <w:rFonts w:ascii="Times New Roman" w:hAnsi="Times New Roman"/>
            <w:noProof/>
          </w:rPr>
          <w:t>27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204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205" w:author="CAMH User" w:date="2018-01-10T12:15:00Z">
        <w:r w:rsidR="003805BB" w:rsidDel="009D0CFA">
          <w:rPr>
            <w:rFonts w:ascii="Times New Roman" w:hAnsi="Times New Roman"/>
            <w:noProof/>
          </w:rPr>
          <w:delText>27</w:delText>
        </w:r>
      </w:del>
      <w:del w:id="206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2764E1" w:rsidRPr="002764E1">
        <w:rPr>
          <w:rFonts w:ascii="Times New Roman" w:hAnsi="Times New Roman"/>
        </w:rPr>
        <w:fldChar w:fldCharType="end"/>
      </w:r>
      <w:r w:rsidR="00914769">
        <w:rPr>
          <w:rFonts w:ascii="Times New Roman" w:hAnsi="Times New Roman"/>
        </w:rPr>
        <w:t xml:space="preserve"> (t</w:t>
      </w:r>
      <w:r w:rsidR="002764E1" w:rsidRPr="002764E1">
        <w:rPr>
          <w:rFonts w:ascii="Times New Roman" w:hAnsi="Times New Roman"/>
        </w:rPr>
        <w:t>he weight indicates the importance of the variant in the haplogroup assignment; lower values mean less influence on the classification</w:t>
      </w:r>
      <w:r w:rsidR="00876591">
        <w:rPr>
          <w:rFonts w:ascii="Times New Roman" w:hAnsi="Times New Roman"/>
        </w:rPr>
        <w:t xml:space="preserve"> by the tool</w:t>
      </w:r>
      <w:r w:rsidR="00876591" w:rsidRPr="00876591">
        <w:rPr>
          <w:rFonts w:ascii="Times New Roman" w:hAnsi="Times New Roman"/>
        </w:rPr>
        <w:t xml:space="preserve"> </w:t>
      </w:r>
      <w:r w:rsidR="00876591" w:rsidRPr="00876591">
        <w:t xml:space="preserve">— </w:t>
      </w:r>
      <w:r w:rsidR="002764E1" w:rsidRPr="002764E1">
        <w:rPr>
          <w:rFonts w:ascii="Times New Roman" w:hAnsi="Times New Roman"/>
        </w:rPr>
        <w:t xml:space="preserve"> scale from 1-to-10). Thus, they </w:t>
      </w:r>
      <w:r w:rsidR="00FC2754">
        <w:rPr>
          <w:rFonts w:ascii="Times New Roman" w:hAnsi="Times New Roman"/>
        </w:rPr>
        <w:t>do not have a strong</w:t>
      </w:r>
      <w:r w:rsidR="002764E1" w:rsidRPr="002764E1">
        <w:rPr>
          <w:rFonts w:ascii="Times New Roman" w:hAnsi="Times New Roman"/>
        </w:rPr>
        <w:t xml:space="preserve"> influence on the haplogroup assignment.</w:t>
      </w:r>
    </w:p>
    <w:p w14:paraId="331B2CF9" w14:textId="77777777" w:rsidR="00316970" w:rsidRDefault="00316970" w:rsidP="00316970">
      <w:pPr>
        <w:spacing w:line="480" w:lineRule="auto"/>
        <w:rPr>
          <w:rFonts w:ascii="Times New Roman" w:hAnsi="Times New Roman"/>
        </w:rPr>
      </w:pPr>
    </w:p>
    <w:p w14:paraId="097C59FD" w14:textId="2AED5E2B" w:rsidR="00BF418B" w:rsidRDefault="00316970" w:rsidP="00316970">
      <w:pPr>
        <w:spacing w:line="480" w:lineRule="auto"/>
        <w:rPr>
          <w:rFonts w:ascii="Times New Roman" w:hAnsi="Times New Roman"/>
          <w:color w:val="000000"/>
        </w:rPr>
      </w:pPr>
      <w:r w:rsidRPr="00C31BDB">
        <w:rPr>
          <w:rFonts w:ascii="Times New Roman" w:hAnsi="Times New Roman"/>
        </w:rPr>
        <w:lastRenderedPageBreak/>
        <w:t>The strongest finding</w:t>
      </w:r>
      <w:r w:rsidR="00F676C8">
        <w:rPr>
          <w:rFonts w:ascii="Times New Roman" w:hAnsi="Times New Roman"/>
        </w:rPr>
        <w:t>s</w:t>
      </w:r>
      <w:r w:rsidRPr="00C31BDB">
        <w:rPr>
          <w:rFonts w:ascii="Times New Roman" w:hAnsi="Times New Roman"/>
        </w:rPr>
        <w:t xml:space="preserve"> </w:t>
      </w:r>
      <w:r w:rsidR="008C3EB3">
        <w:rPr>
          <w:rFonts w:ascii="Times New Roman" w:hAnsi="Times New Roman"/>
        </w:rPr>
        <w:t xml:space="preserve">for the single SNP analysis </w:t>
      </w:r>
      <w:r w:rsidR="00BF418B" w:rsidRPr="001231F2">
        <w:rPr>
          <w:rFonts w:ascii="Times New Roman" w:hAnsi="Times New Roman"/>
        </w:rPr>
        <w:t>were for</w:t>
      </w:r>
      <w:r w:rsidR="00BF418B" w:rsidRPr="001231F2">
        <w:t xml:space="preserve"> the SNPs </w:t>
      </w:r>
      <w:r w:rsidR="00FC2754">
        <w:t>C15452A (</w:t>
      </w:r>
      <w:r w:rsidR="00FC1D56" w:rsidRPr="001231F2">
        <w:rPr>
          <w:rFonts w:ascii="Times New Roman" w:hAnsi="Times New Roman"/>
          <w:color w:val="000000"/>
        </w:rPr>
        <w:t>rs</w:t>
      </w:r>
      <w:r w:rsidR="00FC1D56">
        <w:rPr>
          <w:rFonts w:ascii="Times New Roman" w:hAnsi="Times New Roman"/>
          <w:color w:val="000000"/>
        </w:rPr>
        <w:t>527236209</w:t>
      </w:r>
      <w:r w:rsidR="00FC2754">
        <w:rPr>
          <w:rFonts w:ascii="Times New Roman" w:hAnsi="Times New Roman"/>
          <w:color w:val="000000"/>
        </w:rPr>
        <w:t>)</w:t>
      </w:r>
      <w:r w:rsidR="00BF418B" w:rsidRPr="001231F2">
        <w:rPr>
          <w:rFonts w:ascii="Times New Roman" w:hAnsi="Times New Roman"/>
          <w:color w:val="000000"/>
        </w:rPr>
        <w:t xml:space="preserve">; </w:t>
      </w:r>
      <w:r w:rsidR="0053402C" w:rsidRPr="001231F2">
        <w:rPr>
          <w:rFonts w:ascii="Times New Roman" w:hAnsi="Times New Roman"/>
        </w:rPr>
        <w:t>p= 0.007 (gene MT-</w:t>
      </w:r>
      <w:r w:rsidR="00BF418B" w:rsidRPr="001231F2">
        <w:rPr>
          <w:rFonts w:ascii="Times New Roman" w:hAnsi="Times New Roman"/>
        </w:rPr>
        <w:t>CY</w:t>
      </w:r>
      <w:r w:rsidR="0053402C" w:rsidRPr="001231F2">
        <w:rPr>
          <w:rFonts w:ascii="Times New Roman" w:hAnsi="Times New Roman"/>
        </w:rPr>
        <w:t xml:space="preserve">B); </w:t>
      </w:r>
      <w:r w:rsidR="00FC2754">
        <w:rPr>
          <w:rFonts w:ascii="Times New Roman" w:hAnsi="Times New Roman"/>
        </w:rPr>
        <w:t>A11251G (</w:t>
      </w:r>
      <w:r w:rsidR="00683F2F" w:rsidRPr="001231F2">
        <w:rPr>
          <w:rFonts w:ascii="Times New Roman" w:hAnsi="Times New Roman"/>
        </w:rPr>
        <w:t>rs</w:t>
      </w:r>
      <w:r w:rsidR="00683F2F">
        <w:rPr>
          <w:rFonts w:ascii="Times New Roman" w:hAnsi="Times New Roman"/>
        </w:rPr>
        <w:t>869096886</w:t>
      </w:r>
      <w:r w:rsidR="00FC2754">
        <w:rPr>
          <w:rFonts w:ascii="Times New Roman" w:hAnsi="Times New Roman"/>
        </w:rPr>
        <w:t>);</w:t>
      </w:r>
      <w:r w:rsidR="00683F2F" w:rsidRPr="001231F2">
        <w:rPr>
          <w:rFonts w:ascii="Times New Roman" w:hAnsi="Times New Roman"/>
        </w:rPr>
        <w:t xml:space="preserve"> </w:t>
      </w:r>
      <w:r w:rsidR="0053402C" w:rsidRPr="001231F2">
        <w:rPr>
          <w:rFonts w:ascii="Times New Roman" w:hAnsi="Times New Roman"/>
        </w:rPr>
        <w:t>p= 0.007 (gene MT-</w:t>
      </w:r>
      <w:r w:rsidR="00BF418B" w:rsidRPr="001231F2">
        <w:rPr>
          <w:rFonts w:ascii="Times New Roman" w:hAnsi="Times New Roman"/>
        </w:rPr>
        <w:t xml:space="preserve">ND4), </w:t>
      </w:r>
      <w:r w:rsidR="0053402C" w:rsidRPr="001231F2">
        <w:rPr>
          <w:rFonts w:ascii="Times New Roman" w:hAnsi="Times New Roman"/>
        </w:rPr>
        <w:t xml:space="preserve">and </w:t>
      </w:r>
      <w:r w:rsidR="00FC2754">
        <w:rPr>
          <w:rFonts w:ascii="Times New Roman" w:hAnsi="Times New Roman"/>
        </w:rPr>
        <w:t>T4216C (</w:t>
      </w:r>
      <w:r w:rsidR="0053402C" w:rsidRPr="001231F2">
        <w:rPr>
          <w:rFonts w:ascii="Times New Roman" w:hAnsi="Times New Roman"/>
        </w:rPr>
        <w:t>rs1599988</w:t>
      </w:r>
      <w:r w:rsidR="00FC2754">
        <w:rPr>
          <w:rFonts w:ascii="Times New Roman" w:hAnsi="Times New Roman"/>
        </w:rPr>
        <w:t xml:space="preserve">); </w:t>
      </w:r>
      <w:r w:rsidR="0053402C" w:rsidRPr="001231F2">
        <w:rPr>
          <w:rFonts w:ascii="Times New Roman" w:hAnsi="Times New Roman"/>
        </w:rPr>
        <w:t>p=0.</w:t>
      </w:r>
      <w:r w:rsidR="00014173" w:rsidRPr="001231F2">
        <w:rPr>
          <w:rFonts w:ascii="Times New Roman" w:hAnsi="Times New Roman"/>
        </w:rPr>
        <w:t>00</w:t>
      </w:r>
      <w:r w:rsidR="00014173">
        <w:rPr>
          <w:rFonts w:ascii="Times New Roman" w:hAnsi="Times New Roman"/>
        </w:rPr>
        <w:t>8</w:t>
      </w:r>
      <w:r w:rsidR="00014173" w:rsidRPr="001231F2">
        <w:rPr>
          <w:rFonts w:ascii="Times New Roman" w:hAnsi="Times New Roman"/>
        </w:rPr>
        <w:t xml:space="preserve"> </w:t>
      </w:r>
      <w:r w:rsidR="0053402C" w:rsidRPr="001231F2">
        <w:rPr>
          <w:rFonts w:ascii="Times New Roman" w:hAnsi="Times New Roman"/>
        </w:rPr>
        <w:t>(gene MT-</w:t>
      </w:r>
      <w:r w:rsidR="00BF418B" w:rsidRPr="001231F2">
        <w:rPr>
          <w:rFonts w:ascii="Times New Roman" w:hAnsi="Times New Roman"/>
        </w:rPr>
        <w:t xml:space="preserve">ND1). </w:t>
      </w:r>
      <w:r w:rsidR="00FC2754">
        <w:rPr>
          <w:rFonts w:ascii="Times New Roman" w:hAnsi="Times New Roman"/>
        </w:rPr>
        <w:t xml:space="preserve">The three SNPs are </w:t>
      </w:r>
      <w:r w:rsidR="00D61B42">
        <w:rPr>
          <w:rFonts w:ascii="Times New Roman" w:hAnsi="Times New Roman"/>
        </w:rPr>
        <w:t xml:space="preserve">used to define </w:t>
      </w:r>
      <w:r w:rsidR="00FC2754">
        <w:rPr>
          <w:rFonts w:ascii="Times New Roman" w:hAnsi="Times New Roman"/>
        </w:rPr>
        <w:t xml:space="preserve">haplogroup J. </w:t>
      </w:r>
      <w:r w:rsidR="00BF418B">
        <w:rPr>
          <w:rFonts w:ascii="Times New Roman" w:hAnsi="Times New Roman"/>
        </w:rPr>
        <w:t xml:space="preserve">We also found that </w:t>
      </w:r>
      <w:r w:rsidR="008C3EB3" w:rsidRPr="000511CF">
        <w:rPr>
          <w:rFonts w:ascii="Times New Roman" w:hAnsi="Times New Roman"/>
          <w:color w:val="000000"/>
        </w:rPr>
        <w:t>the</w:t>
      </w:r>
      <w:r w:rsidR="00BF418B">
        <w:rPr>
          <w:rFonts w:ascii="Times New Roman" w:hAnsi="Times New Roman"/>
          <w:color w:val="000000"/>
        </w:rPr>
        <w:t xml:space="preserve"> haplogroup J was the</w:t>
      </w:r>
      <w:r w:rsidR="008C3EB3" w:rsidRPr="000511CF">
        <w:rPr>
          <w:rFonts w:ascii="Times New Roman" w:hAnsi="Times New Roman"/>
          <w:color w:val="000000"/>
        </w:rPr>
        <w:t xml:space="preserve"> most strongly associated </w:t>
      </w:r>
      <w:r w:rsidR="00BF418B">
        <w:rPr>
          <w:rFonts w:ascii="Times New Roman" w:hAnsi="Times New Roman"/>
          <w:color w:val="000000"/>
        </w:rPr>
        <w:t>with SCZ</w:t>
      </w:r>
      <w:r w:rsidR="008C3EB3" w:rsidRPr="000511CF">
        <w:rPr>
          <w:rFonts w:ascii="Times New Roman" w:hAnsi="Times New Roman"/>
          <w:color w:val="000000"/>
        </w:rPr>
        <w:t>.</w:t>
      </w:r>
      <w:r w:rsidRPr="000511CF">
        <w:rPr>
          <w:rFonts w:ascii="Times New Roman" w:hAnsi="Times New Roman"/>
          <w:color w:val="000000"/>
        </w:rPr>
        <w:t xml:space="preserve"> </w:t>
      </w:r>
    </w:p>
    <w:p w14:paraId="2848C472" w14:textId="77777777" w:rsidR="00BF418B" w:rsidRDefault="00BF418B" w:rsidP="00316970">
      <w:pPr>
        <w:spacing w:line="480" w:lineRule="auto"/>
        <w:rPr>
          <w:rFonts w:ascii="Times New Roman" w:hAnsi="Times New Roman"/>
          <w:color w:val="000000"/>
        </w:rPr>
      </w:pPr>
    </w:p>
    <w:p w14:paraId="594E2356" w14:textId="4360B566" w:rsidR="0086624D" w:rsidRPr="0001305B" w:rsidRDefault="00316970" w:rsidP="00316970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</w:rPr>
        <w:t xml:space="preserve">This </w:t>
      </w:r>
      <w:r w:rsidRPr="001231F2">
        <w:rPr>
          <w:rFonts w:ascii="Times New Roman" w:hAnsi="Times New Roman"/>
        </w:rPr>
        <w:t>SNP</w:t>
      </w:r>
      <w:r w:rsidR="00BF418B" w:rsidRPr="001231F2">
        <w:rPr>
          <w:rFonts w:ascii="Times New Roman" w:hAnsi="Times New Roman"/>
        </w:rPr>
        <w:t xml:space="preserve"> </w:t>
      </w:r>
      <w:r w:rsidR="00FC2754">
        <w:rPr>
          <w:rFonts w:ascii="Times New Roman" w:hAnsi="Times New Roman"/>
        </w:rPr>
        <w:t>C15452A (</w:t>
      </w:r>
      <w:r w:rsidR="00BF418B" w:rsidRPr="001231F2">
        <w:rPr>
          <w:rFonts w:ascii="Times New Roman" w:hAnsi="Times New Roman"/>
          <w:color w:val="000000"/>
        </w:rPr>
        <w:t>rs193302994</w:t>
      </w:r>
      <w:r w:rsidR="00FC2754">
        <w:rPr>
          <w:rFonts w:ascii="Times New Roman" w:hAnsi="Times New Roman"/>
          <w:color w:val="000000"/>
        </w:rPr>
        <w:t>)</w:t>
      </w:r>
      <w:r w:rsidRPr="00C31BDB">
        <w:rPr>
          <w:rFonts w:ascii="Times New Roman" w:hAnsi="Times New Roman"/>
        </w:rPr>
        <w:t xml:space="preserve"> is a non-synonymous variant located in the Cytochrome b gene, which is the largest subunit of the oxidative phosphorylation complex III</w:t>
      </w:r>
      <w:r>
        <w:t>.</w:t>
      </w:r>
      <w:r w:rsidRPr="00C31BDB">
        <w:rPr>
          <w:rFonts w:ascii="Times New Roman" w:hAnsi="Times New Roman"/>
        </w:rPr>
        <w:t xml:space="preserve"> </w:t>
      </w:r>
      <w:r w:rsidR="0086624D">
        <w:rPr>
          <w:rFonts w:ascii="Times New Roman" w:hAnsi="Times New Roman"/>
        </w:rPr>
        <w:t xml:space="preserve"> The</w:t>
      </w:r>
      <w:r w:rsidR="0086624D" w:rsidRPr="00C31BDB">
        <w:rPr>
          <w:rFonts w:ascii="Times New Roman" w:hAnsi="Times New Roman"/>
        </w:rPr>
        <w:t xml:space="preserve"> SNP</w:t>
      </w:r>
      <w:r w:rsidR="0086624D">
        <w:rPr>
          <w:rFonts w:ascii="Times New Roman" w:hAnsi="Times New Roman"/>
        </w:rPr>
        <w:t xml:space="preserve"> </w:t>
      </w:r>
      <w:r w:rsidR="00FC2754">
        <w:rPr>
          <w:rFonts w:ascii="Times New Roman" w:hAnsi="Times New Roman"/>
        </w:rPr>
        <w:t>A11251G (</w:t>
      </w:r>
      <w:r w:rsidR="00683F2F" w:rsidRPr="001231F2">
        <w:rPr>
          <w:rFonts w:ascii="Times New Roman" w:hAnsi="Times New Roman"/>
        </w:rPr>
        <w:t>rs</w:t>
      </w:r>
      <w:r w:rsidR="00683F2F">
        <w:rPr>
          <w:rFonts w:ascii="Times New Roman" w:hAnsi="Times New Roman"/>
        </w:rPr>
        <w:t>869096886</w:t>
      </w:r>
      <w:r w:rsidR="00FC2754">
        <w:rPr>
          <w:rFonts w:ascii="Times New Roman" w:hAnsi="Times New Roman"/>
        </w:rPr>
        <w:t>)</w:t>
      </w:r>
      <w:r w:rsidR="00683F2F" w:rsidRPr="001231F2">
        <w:rPr>
          <w:rFonts w:ascii="Times New Roman" w:hAnsi="Times New Roman"/>
        </w:rPr>
        <w:t xml:space="preserve"> </w:t>
      </w:r>
      <w:r w:rsidR="0086624D" w:rsidRPr="00C31BDB">
        <w:rPr>
          <w:rFonts w:ascii="Times New Roman" w:hAnsi="Times New Roman"/>
        </w:rPr>
        <w:t xml:space="preserve">is a </w:t>
      </w:r>
      <w:r w:rsidR="0001305B">
        <w:rPr>
          <w:rFonts w:ascii="Times New Roman" w:hAnsi="Times New Roman"/>
        </w:rPr>
        <w:t>s</w:t>
      </w:r>
      <w:r w:rsidR="0086624D" w:rsidRPr="00C31BDB">
        <w:rPr>
          <w:rFonts w:ascii="Times New Roman" w:hAnsi="Times New Roman"/>
        </w:rPr>
        <w:t xml:space="preserve">ynonymous variant </w:t>
      </w:r>
      <w:r w:rsidR="0001305B">
        <w:rPr>
          <w:rFonts w:ascii="Times New Roman" w:hAnsi="Times New Roman"/>
        </w:rPr>
        <w:t>(</w:t>
      </w:r>
      <w:proofErr w:type="spellStart"/>
      <w:r w:rsidR="0001305B">
        <w:rPr>
          <w:rFonts w:ascii="Times New Roman" w:hAnsi="Times New Roman"/>
        </w:rPr>
        <w:t>syn</w:t>
      </w:r>
      <w:proofErr w:type="spellEnd"/>
      <w:r w:rsidR="0001305B">
        <w:rPr>
          <w:rFonts w:ascii="Times New Roman" w:hAnsi="Times New Roman"/>
        </w:rPr>
        <w:t xml:space="preserve"> L</w:t>
      </w:r>
      <w:proofErr w:type="gramStart"/>
      <w:r w:rsidR="0001305B">
        <w:rPr>
          <w:rFonts w:ascii="Times New Roman" w:hAnsi="Times New Roman"/>
        </w:rPr>
        <w:t>:L</w:t>
      </w:r>
      <w:proofErr w:type="gramEnd"/>
      <w:r w:rsidR="0001305B">
        <w:rPr>
          <w:rFonts w:ascii="Times New Roman" w:hAnsi="Times New Roman"/>
        </w:rPr>
        <w:t xml:space="preserve">) </w:t>
      </w:r>
      <w:r w:rsidR="0086624D" w:rsidRPr="00C31BDB">
        <w:rPr>
          <w:rFonts w:ascii="Times New Roman" w:hAnsi="Times New Roman"/>
        </w:rPr>
        <w:t xml:space="preserve">located in the </w:t>
      </w:r>
      <w:r w:rsidR="0001305B">
        <w:rPr>
          <w:rFonts w:ascii="Times New Roman" w:hAnsi="Times New Roman"/>
        </w:rPr>
        <w:t>MT-ND4</w:t>
      </w:r>
      <w:r w:rsidR="0086624D" w:rsidRPr="00C31BDB">
        <w:rPr>
          <w:rFonts w:ascii="Times New Roman" w:hAnsi="Times New Roman"/>
        </w:rPr>
        <w:t xml:space="preserve"> gene</w:t>
      </w:r>
      <w:r w:rsidR="008621A3">
        <w:rPr>
          <w:rFonts w:ascii="Times New Roman" w:hAnsi="Times New Roman"/>
        </w:rPr>
        <w:t xml:space="preserve"> </w:t>
      </w:r>
      <w:r w:rsidR="008621A3" w:rsidRPr="00644C46">
        <w:rPr>
          <w:rFonts w:ascii="Times New Roman" w:hAnsi="Times New Roman"/>
        </w:rPr>
        <w:t>(</w:t>
      </w:r>
      <w:proofErr w:type="spellStart"/>
      <w:r w:rsidR="008621A3" w:rsidRPr="00644C46">
        <w:rPr>
          <w:rFonts w:ascii="Times New Roman" w:eastAsia="Times New Roman" w:hAnsi="Times New Roman"/>
        </w:rPr>
        <w:t>Mitochondrially</w:t>
      </w:r>
      <w:proofErr w:type="spellEnd"/>
      <w:r w:rsidR="008621A3" w:rsidRPr="00644C46">
        <w:rPr>
          <w:rFonts w:ascii="Times New Roman" w:eastAsia="Times New Roman" w:hAnsi="Times New Roman"/>
        </w:rPr>
        <w:t xml:space="preserve"> Encoded </w:t>
      </w:r>
      <w:proofErr w:type="spellStart"/>
      <w:r w:rsidR="008621A3" w:rsidRPr="00644C46">
        <w:rPr>
          <w:rFonts w:ascii="Times New Roman" w:eastAsia="Times New Roman" w:hAnsi="Times New Roman"/>
        </w:rPr>
        <w:t>NADH:Ubiquinone</w:t>
      </w:r>
      <w:proofErr w:type="spellEnd"/>
      <w:r w:rsidR="008621A3" w:rsidRPr="00644C46">
        <w:rPr>
          <w:rFonts w:ascii="Times New Roman" w:eastAsia="Times New Roman" w:hAnsi="Times New Roman"/>
        </w:rPr>
        <w:t xml:space="preserve"> Oxidoreductase Core Subunit 4)</w:t>
      </w:r>
      <w:r w:rsidR="0053402C" w:rsidRPr="00644C46">
        <w:rPr>
          <w:rFonts w:ascii="Times New Roman" w:hAnsi="Times New Roman"/>
        </w:rPr>
        <w:t>.</w:t>
      </w:r>
      <w:r w:rsidR="00D314A6" w:rsidRPr="00644C46">
        <w:rPr>
          <w:rFonts w:ascii="Times New Roman" w:hAnsi="Times New Roman"/>
        </w:rPr>
        <w:t xml:space="preserve"> </w:t>
      </w:r>
      <w:r w:rsidR="00D314A6">
        <w:rPr>
          <w:rFonts w:ascii="Times New Roman" w:hAnsi="Times New Roman"/>
        </w:rPr>
        <w:t>Both</w:t>
      </w:r>
      <w:r w:rsidR="0053402C">
        <w:rPr>
          <w:rFonts w:ascii="Times New Roman" w:hAnsi="Times New Roman"/>
        </w:rPr>
        <w:t xml:space="preserve"> SNPs </w:t>
      </w:r>
      <w:r w:rsidR="0001305B">
        <w:rPr>
          <w:rFonts w:ascii="Times New Roman" w:hAnsi="Times New Roman"/>
        </w:rPr>
        <w:t>define the haplogroup JT and its subclades (</w:t>
      </w:r>
      <w:r w:rsidR="0053402C">
        <w:rPr>
          <w:rFonts w:ascii="Times New Roman" w:hAnsi="Times New Roman"/>
        </w:rPr>
        <w:t xml:space="preserve">i.e., </w:t>
      </w:r>
      <w:r w:rsidR="0001305B">
        <w:rPr>
          <w:rFonts w:ascii="Times New Roman" w:hAnsi="Times New Roman"/>
        </w:rPr>
        <w:t xml:space="preserve">J and T haplogroups and their sub-haplogroups). </w:t>
      </w:r>
      <w:r w:rsidR="008621A3">
        <w:rPr>
          <w:rFonts w:ascii="Times New Roman" w:hAnsi="Times New Roman"/>
        </w:rPr>
        <w:t xml:space="preserve">The haplogroup JT was associated with age at onset in very small </w:t>
      </w:r>
      <w:r w:rsidR="00D314A6">
        <w:rPr>
          <w:rFonts w:ascii="Times New Roman" w:hAnsi="Times New Roman"/>
        </w:rPr>
        <w:t xml:space="preserve">SCZ sample </w:t>
      </w:r>
      <w:r w:rsidR="00D314A6">
        <w:rPr>
          <w:rFonts w:ascii="Times New Roman" w:hAnsi="Times New Roman"/>
        </w:rPr>
        <w:fldChar w:fldCharType="begin"/>
      </w:r>
      <w:ins w:id="207" w:author="CAMH User" w:date="2018-01-10T12:37:00Z">
        <w:r w:rsidR="006B5A2F">
          <w:rPr>
            <w:rFonts w:ascii="Times New Roman" w:hAnsi="Times New Roman"/>
          </w:rPr>
          <w:instrText xml:space="preserve"> ADDIN EN.CITE &lt;EndNote&gt;&lt;Cite&gt;&lt;Author&gt;Magri&lt;/Author&gt;&lt;Year&gt;2007&lt;/Year&gt;&lt;RecNum&gt;171&lt;/RecNum&gt;&lt;DisplayText&gt;[6]&lt;/DisplayText&gt;&lt;record&gt;&lt;rec-number&gt;171&lt;/rec-number&gt;&lt;foreign-keys&gt;&lt;key app="EN" db-id="z9p9e9sf8fvdrzedp505e9rdtfzfdeersp0r" timestamp="0"&gt;171&lt;/key&gt;&lt;/foreign-keys&gt;&lt;ref-type name="Journal Article"&gt;17&lt;/ref-type&gt;&lt;contributors&gt;&lt;authors&gt;&lt;author&gt;Magri, C.&lt;/author&gt;&lt;author&gt;Gardella, R.&lt;/author&gt;&lt;author&gt;Barlati, S. D.&lt;/author&gt;&lt;author&gt;Valsecchi, P.&lt;/author&gt;&lt;author&gt;Sacchetti, E.&lt;/author&gt;&lt;author&gt;Barlati, S.&lt;/author&gt;&lt;/authors&gt;&lt;/contributors&gt;&lt;auth-address&gt;Division of Biology and Genetics, Department of Biomedical Sciences and Biotechnology, Brescia University School of Medicine, Brescia, Italy.&lt;/auth-address&gt;&lt;titles&gt;&lt;title&gt;Mitochondrial DNA haplogroups and age at onset of schizophrenia&lt;/title&gt;&lt;secondary-title&gt;Am J Med Genet B Neuropsychiatr Genet&lt;/secondary-title&gt;&lt;/titles&gt;&lt;periodical&gt;&lt;full-title&gt;Am J Med Genet B Neuropsychiatr Genet&lt;/full-title&gt;&lt;/periodical&gt;&lt;pages&gt;496-501&lt;/pages&gt;&lt;volume&gt;144B&lt;/volume&gt;&lt;number&gt;4&lt;/number&gt;&lt;edition&gt;2007/04/19&lt;/edition&gt;&lt;keywords&gt;&lt;keyword&gt;Adult&lt;/keyword&gt;&lt;keyword&gt;Age of Onset&lt;/keyword&gt;&lt;keyword&gt;Case-Control Studies&lt;/keyword&gt;&lt;keyword&gt;DNA, Mitochondrial/analysis/*genetics&lt;/keyword&gt;&lt;keyword&gt;Female&lt;/keyword&gt;&lt;keyword&gt;*Haplotypes&lt;/keyword&gt;&lt;keyword&gt;Humans&lt;/keyword&gt;&lt;keyword&gt;Italy/epidemiology&lt;/keyword&gt;&lt;keyword&gt;Kaplan-Meier Estimate&lt;/keyword&gt;&lt;keyword&gt;Male&lt;/keyword&gt;&lt;keyword&gt;Phylogeny&lt;/keyword&gt;&lt;keyword&gt;Schizophrenia/*epidemiology/*genetics&lt;/keyword&gt;&lt;/keywords&gt;&lt;dates&gt;&lt;year&gt;2007&lt;/year&gt;&lt;pub-dates&gt;&lt;date&gt;Jun 5&lt;/date&gt;&lt;/pub-dates&gt;&lt;/dates&gt;&lt;isbn&gt;1552-4841 (Print)&amp;#xD;1552-4841 (Linking)&lt;/isbn&gt;&lt;accession-num&gt;17440949&lt;/accession-num&gt;&lt;urls&gt;&lt;related-urls&gt;&lt;url&gt;http://www.ncbi.nlm.nih.gov/entrez/query.fcgi?cmd=Retrieve&amp;amp;db=PubMed&amp;amp;dopt=Citation&amp;amp;list_uids=17440949&lt;/url&gt;&lt;/related-urls&gt;&lt;/urls&gt;&lt;electronic-resource-num&gt;10.1002/ajmg.b.30496&lt;/electronic-resource-num&gt;&lt;language&gt;eng&lt;/language&gt;&lt;/record&gt;&lt;/Cite&gt;&lt;/EndNote&gt;</w:instrText>
        </w:r>
      </w:ins>
      <w:del w:id="208" w:author="CAMH User" w:date="2018-01-10T12:15:00Z">
        <w:r w:rsidR="00D314A6" w:rsidDel="009D0CFA">
          <w:rPr>
            <w:rFonts w:ascii="Times New Roman" w:hAnsi="Times New Roman"/>
          </w:rPr>
          <w:delInstrText xml:space="preserve"> ADDIN EN.CITE &lt;EndNote&gt;&lt;Cite&gt;&lt;Author&gt;Magri&lt;/Author&gt;&lt;Year&gt;2007&lt;/Year&gt;&lt;RecNum&gt;171&lt;/RecNum&gt;&lt;DisplayText&gt;[7]&lt;/DisplayText&gt;&lt;record&gt;&lt;rec-number&gt;171&lt;/rec-number&gt;&lt;foreign-keys&gt;&lt;key app="EN" db-id="z9p9e9sf8fvdrzedp505e9rdtfzfdeersp0r" timestamp="0"&gt;171&lt;/key&gt;&lt;/foreign-keys&gt;&lt;ref-type name="Journal Article"&gt;17&lt;/ref-type&gt;&lt;contributors&gt;&lt;authors&gt;&lt;author&gt;Magri, C.&lt;/author&gt;&lt;author&gt;Gardella, R.&lt;/author&gt;&lt;author&gt;Barlati, S. D.&lt;/author&gt;&lt;author&gt;Valsecchi, P.&lt;/author&gt;&lt;author&gt;Sacchetti, E.&lt;/author&gt;&lt;author&gt;Barlati, S.&lt;/author&gt;&lt;/authors&gt;&lt;/contributors&gt;&lt;auth-address&gt;Division of Biology and Genetics, Department of Biomedical Sciences and Biotechnology, Brescia University School of Medicine, Brescia, Italy.&lt;/auth-address&gt;&lt;titles&gt;&lt;title&gt;Mitochondrial DNA haplogroups and age at onset of schizophrenia&lt;/title&gt;&lt;secondary-title&gt;Am J Med Genet B Neuropsychiatr Genet&lt;/secondary-title&gt;&lt;/titles&gt;&lt;periodical&gt;&lt;full-title&gt;Am J Med Genet B Neuropsychiatr Genet&lt;/full-title&gt;&lt;/periodical&gt;&lt;pages&gt;496-501&lt;/pages&gt;&lt;volume&gt;144B&lt;/volume&gt;&lt;number&gt;4&lt;/number&gt;&lt;edition&gt;2007/04/19&lt;/edition&gt;&lt;keywords&gt;&lt;keyword&gt;Adult&lt;/keyword&gt;&lt;keyword&gt;Age of Onset&lt;/keyword&gt;&lt;keyword&gt;Case-Control Studies&lt;/keyword&gt;&lt;keyword&gt;DNA, Mitochondrial/analysis/*genetics&lt;/keyword&gt;&lt;keyword&gt;Female&lt;/keyword&gt;&lt;keyword&gt;*Haplotypes&lt;/keyword&gt;&lt;keyword&gt;Humans&lt;/keyword&gt;&lt;keyword&gt;Italy/epidemiology&lt;/keyword&gt;&lt;keyword&gt;Kaplan-Meier Estimate&lt;/keyword&gt;&lt;keyword&gt;Male&lt;/keyword&gt;&lt;keyword&gt;Phylogeny&lt;/keyword&gt;&lt;keyword&gt;Schizophrenia/*epidemiology/*genetics&lt;/keyword&gt;&lt;/keywords&gt;&lt;dates&gt;&lt;year&gt;2007&lt;/year&gt;&lt;pub-dates&gt;&lt;date&gt;Jun 5&lt;/date&gt;&lt;/pub-dates&gt;&lt;/dates&gt;&lt;isbn&gt;1552-4841 (Print)&amp;#xD;1552-4841 (Linking)&lt;/isbn&gt;&lt;accession-num&gt;17440949&lt;/accession-num&gt;&lt;urls&gt;&lt;related-urls&gt;&lt;url&gt;http://www.ncbi.nlm.nih.gov/entrez/query.fcgi?cmd=Retrieve&amp;amp;db=PubMed&amp;amp;dopt=Citation&amp;amp;list_uids=17440949&lt;/url&gt;&lt;/related-urls&gt;&lt;/urls&gt;&lt;electronic-resource-num&gt;10.1002/ajmg.b.30496&lt;/electronic-resource-num&gt;&lt;language&gt;eng&lt;/language&gt;&lt;/record&gt;&lt;/Cite&gt;&lt;/EndNote&gt;</w:delInstrText>
        </w:r>
      </w:del>
      <w:r w:rsidR="00D314A6">
        <w:rPr>
          <w:rFonts w:ascii="Times New Roman" w:hAnsi="Times New Roman"/>
        </w:rPr>
        <w:fldChar w:fldCharType="separate"/>
      </w:r>
      <w:ins w:id="209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"_ENREF_6" \o "Magri, 2007 #171"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10" w:author="CAMH User" w:date="2018-01-10T12:37:00Z">
        <w:r w:rsidR="006B5A2F">
          <w:rPr>
            <w:rFonts w:ascii="Times New Roman" w:hAnsi="Times New Roman"/>
            <w:noProof/>
          </w:rPr>
          <w:t>6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211" w:author="CAMH User" w:date="2018-01-10T12:15:00Z">
        <w:r w:rsidR="00D314A6" w:rsidDel="009D0CFA">
          <w:rPr>
            <w:rFonts w:ascii="Times New Roman" w:hAnsi="Times New Roman"/>
            <w:noProof/>
          </w:rPr>
          <w:delText>[</w:delText>
        </w:r>
        <w:r w:rsidR="003805BB" w:rsidDel="009D0CFA">
          <w:rPr>
            <w:rFonts w:ascii="Times New Roman" w:hAnsi="Times New Roman"/>
            <w:noProof/>
          </w:rPr>
          <w:delText>7</w:delText>
        </w:r>
        <w:r w:rsidR="00D314A6" w:rsidDel="009D0CFA">
          <w:rPr>
            <w:rFonts w:ascii="Times New Roman" w:hAnsi="Times New Roman"/>
            <w:noProof/>
          </w:rPr>
          <w:delText>]</w:delText>
        </w:r>
      </w:del>
      <w:r w:rsidR="00D314A6">
        <w:rPr>
          <w:rFonts w:ascii="Times New Roman" w:hAnsi="Times New Roman"/>
        </w:rPr>
        <w:fldChar w:fldCharType="end"/>
      </w:r>
      <w:r w:rsidR="008621A3">
        <w:rPr>
          <w:rFonts w:ascii="Times New Roman" w:hAnsi="Times New Roman"/>
        </w:rPr>
        <w:t xml:space="preserve"> but it was negative in two studies </w:t>
      </w:r>
      <w:r w:rsidR="00B03867">
        <w:rPr>
          <w:rFonts w:ascii="Times New Roman" w:hAnsi="Times New Roman"/>
        </w:rPr>
        <w:t xml:space="preserve">testing the association of mitochondrial haplogroups with SCZ </w:t>
      </w:r>
      <w:r w:rsidR="00B03867">
        <w:rPr>
          <w:rFonts w:ascii="Times New Roman" w:hAnsi="Times New Roman"/>
        </w:rPr>
        <w:fldChar w:fldCharType="begin">
          <w:fldData xml:space="preserve">PEVuZE5vdGU+PENpdGU+PEF1dGhvcj5Nb3NxdWVyYS1NaWd1ZWw8L0F1dGhvcj48WWVhcj4yMDEy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</w:fldData>
        </w:fldChar>
      </w:r>
      <w:ins w:id="212" w:author="CAMH User" w:date="2018-01-10T12:37:00Z">
        <w:r w:rsidR="006B5A2F">
          <w:rPr>
            <w:rFonts w:ascii="Times New Roman" w:hAnsi="Times New Roman"/>
          </w:rPr>
          <w:instrText xml:space="preserve"> ADDIN EN.CITE </w:instrText>
        </w:r>
      </w:ins>
      <w:del w:id="213" w:author="CAMH User" w:date="2018-01-10T12:15:00Z">
        <w:r w:rsidR="009062BA" w:rsidDel="009D0CFA">
          <w:rPr>
            <w:rFonts w:ascii="Times New Roman" w:hAnsi="Times New Roman"/>
          </w:rPr>
          <w:delInstrText xml:space="preserve"> ADDIN EN.CITE </w:delInstrText>
        </w:r>
        <w:r w:rsidR="009062BA" w:rsidDel="009D0CFA">
          <w:rPr>
            <w:rFonts w:ascii="Times New Roman" w:hAnsi="Times New Roman"/>
          </w:rPr>
          <w:fldChar w:fldCharType="begin">
            <w:fldData xml:space="preserve">PEVuZE5vdGU+PENpdGU+PEF1dGhvcj5Nb3NxdWVyYS1NaWd1ZWw8L0F1dGhvcj48WWVhcj4yMDEy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</w:fldData>
          </w:fldChar>
        </w:r>
        <w:r w:rsidR="009062BA" w:rsidDel="009D0CFA">
          <w:rPr>
            <w:rFonts w:ascii="Times New Roman" w:hAnsi="Times New Roman"/>
          </w:rPr>
          <w:delInstrText xml:space="preserve"> ADDIN EN.CITE.DATA </w:delInstrText>
        </w:r>
        <w:r w:rsidR="009062BA" w:rsidDel="009D0CFA">
          <w:rPr>
            <w:rFonts w:ascii="Times New Roman" w:hAnsi="Times New Roman"/>
          </w:rPr>
        </w:r>
        <w:r w:rsidR="009062BA" w:rsidDel="009D0CFA">
          <w:rPr>
            <w:rFonts w:ascii="Times New Roman" w:hAnsi="Times New Roman"/>
          </w:rPr>
          <w:fldChar w:fldCharType="end"/>
        </w:r>
      </w:del>
      <w:ins w:id="214" w:author="CAMH User" w:date="2018-01-10T12:37:00Z">
        <w:r w:rsidR="006B5A2F">
          <w:rPr>
            <w:rFonts w:ascii="Times New Roman" w:hAnsi="Times New Roman"/>
          </w:rPr>
          <w:fldChar w:fldCharType="begin">
            <w:fldData xml:space="preserve">PEVuZE5vdGU+PENpdGU+PEF1dGhvcj5Nb3NxdWVyYS1NaWd1ZWw8L0F1dGhvcj48WWVhcj4yMDEy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</w:fldData>
          </w:fldChar>
        </w:r>
        <w:r w:rsidR="006B5A2F">
          <w:rPr>
            <w:rFonts w:ascii="Times New Roman" w:hAnsi="Times New Roman"/>
          </w:rPr>
          <w:instrText xml:space="preserve"> ADDIN EN.CITE.DATA </w:instrText>
        </w:r>
        <w:r w:rsidR="006B5A2F">
          <w:rPr>
            <w:rFonts w:ascii="Times New Roman" w:hAnsi="Times New Roman"/>
          </w:rPr>
        </w:r>
        <w:r w:rsidR="006B5A2F">
          <w:rPr>
            <w:rFonts w:ascii="Times New Roman" w:hAnsi="Times New Roman"/>
          </w:rPr>
          <w:fldChar w:fldCharType="end"/>
        </w:r>
      </w:ins>
      <w:r w:rsidR="00B03867">
        <w:rPr>
          <w:rFonts w:ascii="Times New Roman" w:hAnsi="Times New Roman"/>
        </w:rPr>
      </w:r>
      <w:r w:rsidR="00B03867">
        <w:rPr>
          <w:rFonts w:ascii="Times New Roman" w:hAnsi="Times New Roman"/>
        </w:rPr>
        <w:fldChar w:fldCharType="separate"/>
      </w:r>
      <w:ins w:id="215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"_ENREF_12" \o "Mosquera-Miguel, 2012 #141"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16" w:author="CAMH User" w:date="2018-01-10T12:37:00Z">
        <w:r w:rsidR="006B5A2F">
          <w:rPr>
            <w:rFonts w:ascii="Times New Roman" w:hAnsi="Times New Roman"/>
            <w:noProof/>
          </w:rPr>
          <w:t>12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,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"_ENREF_13" \o "Torrell, 2014 #174"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17" w:author="CAMH User" w:date="2018-01-10T12:37:00Z">
        <w:r w:rsidR="006B5A2F">
          <w:rPr>
            <w:rFonts w:ascii="Times New Roman" w:hAnsi="Times New Roman"/>
            <w:noProof/>
          </w:rPr>
          <w:t>13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218" w:author="CAMH User" w:date="2018-01-10T12:15:00Z">
        <w:r w:rsidR="009062BA" w:rsidDel="009D0CFA">
          <w:rPr>
            <w:rFonts w:ascii="Times New Roman" w:hAnsi="Times New Roman"/>
            <w:noProof/>
          </w:rPr>
          <w:delText>[</w:delText>
        </w:r>
        <w:r w:rsidR="003805BB" w:rsidDel="009D0CFA">
          <w:rPr>
            <w:rFonts w:ascii="Times New Roman" w:hAnsi="Times New Roman"/>
            <w:noProof/>
          </w:rPr>
          <w:delText>13</w:delText>
        </w:r>
        <w:r w:rsidR="009062BA" w:rsidDel="009D0CFA">
          <w:rPr>
            <w:rFonts w:ascii="Times New Roman" w:hAnsi="Times New Roman"/>
            <w:noProof/>
          </w:rPr>
          <w:delText>,</w:delText>
        </w:r>
        <w:r w:rsidR="003805BB" w:rsidDel="009D0CFA">
          <w:rPr>
            <w:rFonts w:ascii="Times New Roman" w:hAnsi="Times New Roman"/>
            <w:noProof/>
          </w:rPr>
          <w:delText>14</w:delText>
        </w:r>
        <w:r w:rsidR="009062BA" w:rsidDel="009D0CFA">
          <w:rPr>
            <w:rFonts w:ascii="Times New Roman" w:hAnsi="Times New Roman"/>
            <w:noProof/>
          </w:rPr>
          <w:delText>]</w:delText>
        </w:r>
      </w:del>
      <w:r w:rsidR="00B03867">
        <w:rPr>
          <w:rFonts w:ascii="Times New Roman" w:hAnsi="Times New Roman"/>
        </w:rPr>
        <w:fldChar w:fldCharType="end"/>
      </w:r>
      <w:r w:rsidR="0001305B">
        <w:rPr>
          <w:rFonts w:ascii="Times New Roman" w:hAnsi="Times New Roman"/>
        </w:rPr>
        <w:t xml:space="preserve">. The SNP </w:t>
      </w:r>
      <w:r w:rsidR="00FC2754">
        <w:rPr>
          <w:rFonts w:ascii="Times New Roman" w:hAnsi="Times New Roman"/>
        </w:rPr>
        <w:t>T4216C (</w:t>
      </w:r>
      <w:r w:rsidR="0001305B" w:rsidRPr="001231F2">
        <w:rPr>
          <w:rFonts w:ascii="Times New Roman" w:hAnsi="Times New Roman"/>
        </w:rPr>
        <w:t>rs1599988</w:t>
      </w:r>
      <w:r w:rsidR="00FC2754">
        <w:rPr>
          <w:rFonts w:ascii="Times New Roman" w:hAnsi="Times New Roman"/>
        </w:rPr>
        <w:t>)</w:t>
      </w:r>
      <w:r w:rsidR="0001305B" w:rsidRPr="001231F2">
        <w:rPr>
          <w:rFonts w:ascii="Times New Roman" w:hAnsi="Times New Roman"/>
        </w:rPr>
        <w:t xml:space="preserve"> </w:t>
      </w:r>
      <w:r w:rsidR="0099090E" w:rsidRPr="00C31BDB">
        <w:rPr>
          <w:rFonts w:ascii="Times New Roman" w:hAnsi="Times New Roman"/>
        </w:rPr>
        <w:t xml:space="preserve">is a non-synonymous variant </w:t>
      </w:r>
      <w:r w:rsidR="0099090E">
        <w:rPr>
          <w:rFonts w:ascii="Times New Roman" w:hAnsi="Times New Roman"/>
        </w:rPr>
        <w:t>located in</w:t>
      </w:r>
      <w:r w:rsidR="0053402C">
        <w:rPr>
          <w:rFonts w:ascii="Times New Roman" w:hAnsi="Times New Roman"/>
        </w:rPr>
        <w:t xml:space="preserve"> the MT-ND1</w:t>
      </w:r>
      <w:r w:rsidR="008621A3">
        <w:rPr>
          <w:rFonts w:ascii="Times New Roman" w:hAnsi="Times New Roman"/>
        </w:rPr>
        <w:t xml:space="preserve"> </w:t>
      </w:r>
      <w:r w:rsidR="008621A3" w:rsidRPr="008621A3">
        <w:rPr>
          <w:rFonts w:ascii="Times New Roman" w:hAnsi="Times New Roman"/>
        </w:rPr>
        <w:t>(</w:t>
      </w:r>
      <w:proofErr w:type="spellStart"/>
      <w:r w:rsidR="008621A3" w:rsidRPr="00B03867">
        <w:rPr>
          <w:rFonts w:ascii="Times New Roman" w:eastAsia="Times New Roman" w:hAnsi="Times New Roman"/>
        </w:rPr>
        <w:t>mitochondrially</w:t>
      </w:r>
      <w:proofErr w:type="spellEnd"/>
      <w:r w:rsidR="008621A3" w:rsidRPr="00B03867">
        <w:rPr>
          <w:rFonts w:ascii="Times New Roman" w:eastAsia="Times New Roman" w:hAnsi="Times New Roman"/>
        </w:rPr>
        <w:t xml:space="preserve"> encoded </w:t>
      </w:r>
      <w:proofErr w:type="spellStart"/>
      <w:r w:rsidR="008621A3" w:rsidRPr="00B03867">
        <w:rPr>
          <w:rFonts w:ascii="Times New Roman" w:eastAsia="Times New Roman" w:hAnsi="Times New Roman"/>
        </w:rPr>
        <w:t>NADH</w:t>
      </w:r>
      <w:proofErr w:type="gramStart"/>
      <w:r w:rsidR="008621A3" w:rsidRPr="00B03867">
        <w:rPr>
          <w:rFonts w:ascii="Times New Roman" w:eastAsia="Times New Roman" w:hAnsi="Times New Roman"/>
        </w:rPr>
        <w:t>:ubiquinone</w:t>
      </w:r>
      <w:proofErr w:type="spellEnd"/>
      <w:proofErr w:type="gramEnd"/>
      <w:r w:rsidR="008621A3" w:rsidRPr="00B03867">
        <w:rPr>
          <w:rFonts w:ascii="Times New Roman" w:eastAsia="Times New Roman" w:hAnsi="Times New Roman"/>
        </w:rPr>
        <w:t xml:space="preserve"> oxidoreductase core subunit 1)</w:t>
      </w:r>
      <w:r w:rsidR="0053402C" w:rsidRPr="00B03867">
        <w:rPr>
          <w:rFonts w:ascii="Times New Roman" w:hAnsi="Times New Roman"/>
        </w:rPr>
        <w:t>.</w:t>
      </w:r>
      <w:r w:rsidR="0053402C">
        <w:rPr>
          <w:rFonts w:ascii="Times New Roman" w:hAnsi="Times New Roman"/>
        </w:rPr>
        <w:t xml:space="preserve"> </w:t>
      </w:r>
      <w:r w:rsidR="00B03867">
        <w:rPr>
          <w:rFonts w:ascii="Times New Roman" w:hAnsi="Times New Roman"/>
        </w:rPr>
        <w:t>This</w:t>
      </w:r>
      <w:r w:rsidR="0053402C">
        <w:rPr>
          <w:rFonts w:ascii="Times New Roman" w:hAnsi="Times New Roman"/>
        </w:rPr>
        <w:t xml:space="preserve"> SNP is </w:t>
      </w:r>
      <w:proofErr w:type="gramStart"/>
      <w:r w:rsidR="0053402C">
        <w:rPr>
          <w:rFonts w:ascii="Times New Roman" w:hAnsi="Times New Roman"/>
        </w:rPr>
        <w:t>key</w:t>
      </w:r>
      <w:proofErr w:type="gramEnd"/>
      <w:r w:rsidR="0053402C">
        <w:rPr>
          <w:rFonts w:ascii="Times New Roman" w:hAnsi="Times New Roman"/>
        </w:rPr>
        <w:t xml:space="preserve"> to </w:t>
      </w:r>
      <w:r w:rsidR="0099090E">
        <w:rPr>
          <w:rFonts w:ascii="Times New Roman" w:hAnsi="Times New Roman"/>
        </w:rPr>
        <w:t>define</w:t>
      </w:r>
      <w:r w:rsidR="0053402C">
        <w:rPr>
          <w:rFonts w:ascii="Times New Roman" w:hAnsi="Times New Roman"/>
        </w:rPr>
        <w:t xml:space="preserve"> the </w:t>
      </w:r>
      <w:r w:rsidR="0099090E">
        <w:rPr>
          <w:rFonts w:ascii="Times New Roman" w:hAnsi="Times New Roman"/>
        </w:rPr>
        <w:t xml:space="preserve">pre-JT haplogroup and its subclades. </w:t>
      </w:r>
    </w:p>
    <w:p w14:paraId="31EFCC8F" w14:textId="77777777" w:rsidR="0086624D" w:rsidRDefault="0086624D" w:rsidP="00316970">
      <w:pPr>
        <w:spacing w:line="480" w:lineRule="auto"/>
        <w:rPr>
          <w:rFonts w:ascii="Times New Roman" w:hAnsi="Times New Roman"/>
        </w:rPr>
      </w:pPr>
    </w:p>
    <w:p w14:paraId="75020CE9" w14:textId="141D5C43" w:rsidR="00B0066A" w:rsidRDefault="005639EE" w:rsidP="00A41F2F">
      <w:pPr>
        <w:spacing w:line="480" w:lineRule="auto"/>
        <w:rPr>
          <w:rFonts w:ascii="Times New Roman" w:hAnsi="Times New Roman"/>
        </w:rPr>
      </w:pPr>
      <w:r w:rsidRPr="00C31BDB">
        <w:rPr>
          <w:rFonts w:ascii="Times New Roman" w:hAnsi="Times New Roman"/>
        </w:rPr>
        <w:t>In conclusion</w:t>
      </w:r>
      <w:r w:rsidR="0018257E" w:rsidRPr="00C31BDB">
        <w:rPr>
          <w:rFonts w:ascii="Times New Roman" w:hAnsi="Times New Roman"/>
        </w:rPr>
        <w:t xml:space="preserve">, we </w:t>
      </w:r>
      <w:r w:rsidRPr="00C31BDB">
        <w:rPr>
          <w:rFonts w:ascii="Times New Roman" w:hAnsi="Times New Roman"/>
        </w:rPr>
        <w:t xml:space="preserve">did </w:t>
      </w:r>
      <w:r w:rsidR="0018257E" w:rsidRPr="00C31BDB">
        <w:rPr>
          <w:rFonts w:ascii="Times New Roman" w:hAnsi="Times New Roman"/>
        </w:rPr>
        <w:t>not find a</w:t>
      </w:r>
      <w:r w:rsidR="009301EF" w:rsidRPr="00C31BDB">
        <w:rPr>
          <w:rFonts w:ascii="Times New Roman" w:hAnsi="Times New Roman"/>
        </w:rPr>
        <w:t xml:space="preserve"> </w:t>
      </w:r>
      <w:r w:rsidR="00290652" w:rsidRPr="00C31BDB">
        <w:rPr>
          <w:rFonts w:ascii="Times New Roman" w:hAnsi="Times New Roman"/>
        </w:rPr>
        <w:t xml:space="preserve">significant </w:t>
      </w:r>
      <w:r w:rsidR="009301EF" w:rsidRPr="00C31BDB">
        <w:rPr>
          <w:rFonts w:ascii="Times New Roman" w:hAnsi="Times New Roman"/>
        </w:rPr>
        <w:t xml:space="preserve">association between </w:t>
      </w:r>
      <w:proofErr w:type="spellStart"/>
      <w:r w:rsidR="009301EF" w:rsidRPr="00C31BDB">
        <w:rPr>
          <w:rFonts w:ascii="Times New Roman" w:hAnsi="Times New Roman"/>
        </w:rPr>
        <w:t>mtDNA</w:t>
      </w:r>
      <w:proofErr w:type="spellEnd"/>
      <w:r w:rsidR="009301EF" w:rsidRPr="00C31BDB">
        <w:rPr>
          <w:rFonts w:ascii="Times New Roman" w:hAnsi="Times New Roman"/>
        </w:rPr>
        <w:t xml:space="preserve"> SNPs </w:t>
      </w:r>
      <w:r w:rsidR="00532F81" w:rsidRPr="00C31BDB">
        <w:rPr>
          <w:rFonts w:ascii="Times New Roman" w:hAnsi="Times New Roman"/>
        </w:rPr>
        <w:t xml:space="preserve">or haplogroups </w:t>
      </w:r>
      <w:r w:rsidR="009301EF" w:rsidRPr="00C31BDB">
        <w:rPr>
          <w:rFonts w:ascii="Times New Roman" w:hAnsi="Times New Roman"/>
        </w:rPr>
        <w:t>and SCZ.</w:t>
      </w:r>
      <w:r w:rsidR="0063759A" w:rsidRPr="00C31BDB">
        <w:rPr>
          <w:rFonts w:ascii="Times New Roman" w:hAnsi="Times New Roman"/>
        </w:rPr>
        <w:t xml:space="preserve"> V</w:t>
      </w:r>
      <w:r w:rsidR="00AC5F10" w:rsidRPr="00C31BDB">
        <w:rPr>
          <w:rFonts w:ascii="Times New Roman" w:hAnsi="Times New Roman"/>
        </w:rPr>
        <w:t xml:space="preserve">ariants with large effects </w:t>
      </w:r>
      <w:r w:rsidR="0063759A" w:rsidRPr="00C31BDB">
        <w:rPr>
          <w:rFonts w:ascii="Times New Roman" w:hAnsi="Times New Roman"/>
        </w:rPr>
        <w:t xml:space="preserve">are not expected to </w:t>
      </w:r>
      <w:r w:rsidR="0037005F" w:rsidRPr="00C31BDB">
        <w:rPr>
          <w:rFonts w:ascii="Times New Roman" w:hAnsi="Times New Roman"/>
        </w:rPr>
        <w:t xml:space="preserve">be found in the mitochondrial DNA </w:t>
      </w:r>
      <w:r w:rsidR="00AC5F10" w:rsidRPr="00C31BDB">
        <w:rPr>
          <w:rFonts w:ascii="Times New Roman" w:hAnsi="Times New Roman"/>
        </w:rPr>
        <w:t xml:space="preserve">due to </w:t>
      </w:r>
      <w:r w:rsidR="0037005F" w:rsidRPr="00C31BDB">
        <w:rPr>
          <w:rFonts w:ascii="Times New Roman" w:hAnsi="Times New Roman"/>
        </w:rPr>
        <w:t>fact that those variants (deleterious) are eliminated by the ovarian selection system</w:t>
      </w:r>
      <w:r w:rsidR="00B92B45">
        <w:rPr>
          <w:rFonts w:ascii="Times New Roman" w:hAnsi="Times New Roman"/>
        </w:rPr>
        <w:t xml:space="preserve"> </w:t>
      </w:r>
      <w:r w:rsidR="00543533" w:rsidRPr="00C31BDB">
        <w:rPr>
          <w:rFonts w:ascii="Times New Roman" w:hAnsi="Times New Roman"/>
        </w:rPr>
        <w:fldChar w:fldCharType="begin"/>
      </w:r>
      <w:ins w:id="219" w:author="CAMH User" w:date="2018-01-10T12:37:00Z">
        <w:r w:rsidR="006B5A2F">
          <w:rPr>
            <w:rFonts w:ascii="Times New Roman" w:hAnsi="Times New Roman"/>
          </w:rPr>
          <w:instrText xml:space="preserve"> ADDIN EN.CITE &lt;EndNote&gt;&lt;Cite&gt;&lt;Author&gt;Wallace&lt;/Author&gt;&lt;Year&gt;2013&lt;/Year&gt;&lt;RecNum&gt;150&lt;/RecNum&gt;&lt;DisplayText&gt;[28]&lt;/DisplayText&gt;&lt;record&gt;&lt;rec-number&gt;150&lt;/rec-number&gt;&lt;foreign-keys&gt;&lt;key app="EN" db-id="z9p9e9sf8fvdrzedp505e9rdtfzfdeersp0r" timestamp="0"&gt;150&lt;/key&gt;&lt;/foreign-keys&gt;&lt;ref-type name="Journal Article"&gt;17&lt;/ref-type&gt;&lt;contributors&gt;&lt;authors&gt;&lt;author&gt;Wallace, D. C.&lt;/author&gt;&lt;/authors&gt;&lt;/contributors&gt;&lt;auth-address&gt;Center of Mitochondrial and Epigenomic Medicine, Children&amp;apos;s Hospital of Philadelphia, Department of Pathology and Laboratory Medicine, University of Pennsylvania, Colket Translational Research Building, Room 6060, 3501 Civic Center Boulevard, Philadelphia, PA 19104-4302, USA. wallaced1@email.chop.edu&lt;/auth-address&gt;&lt;titles&gt;&lt;title&gt;Bioenergetics in human evolution and disease: implications for the origins of biological complexity and the missing genetic variation of common diseases&lt;/title&gt;&lt;secondary-title&gt;Philos Trans R Soc Lond B Biol Sci&lt;/secondary-title&gt;&lt;/titles&gt;&lt;periodical&gt;&lt;full-title&gt;Philos Trans R Soc Lond B Biol Sci&lt;/full-title&gt;&lt;/periodical&gt;&lt;pages&gt;20120267&lt;/pages&gt;&lt;volume&gt;368&lt;/volume&gt;&lt;number&gt;1622&lt;/number&gt;&lt;edition&gt;2013/06/12&lt;/edition&gt;&lt;keywords&gt;&lt;keyword&gt;*Biological Evolution&lt;/keyword&gt;&lt;keyword&gt;Energy Metabolism/*genetics&lt;/keyword&gt;&lt;keyword&gt;Gene Expression Regulation&lt;/keyword&gt;&lt;keyword&gt;*Genetic Predisposition to Disease&lt;/keyword&gt;&lt;keyword&gt;*Genetic Variation&lt;/keyword&gt;&lt;keyword&gt;Humans&lt;/keyword&gt;&lt;/keywords&gt;&lt;dates&gt;&lt;year&gt;2013&lt;/year&gt;&lt;pub-dates&gt;&lt;date&gt;Jul 19&lt;/date&gt;&lt;/pub-dates&gt;&lt;/dates&gt;&lt;isbn&gt;1471-2970 (Electronic)&amp;#xD;0962-8436 (Linking)&lt;/isbn&gt;&lt;accession-num&gt;23754818&lt;/accession-num&gt;&lt;urls&gt;&lt;related-urls&gt;&lt;url&gt;http://www.ncbi.nlm.nih.gov/entrez/query.fcgi?cmd=Retrieve&amp;amp;db=PubMed&amp;amp;dopt=Citation&amp;amp;list_uids=23754818&lt;/url&gt;&lt;/related-urls&gt;&lt;/urls&gt;&lt;electronic-resource-num&gt;rstb.2012.0267 [pii]&amp;#xD;10.1098/rstb.2012.0267&lt;/electronic-resource-num&gt;&lt;language&gt;eng&lt;/language&gt;&lt;/record&gt;&lt;/Cite&gt;&lt;/EndNote&gt;</w:instrText>
        </w:r>
      </w:ins>
      <w:del w:id="220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&lt;EndNote&gt;&lt;Cite&gt;&lt;Author&gt;Wallace&lt;/Author&gt;&lt;Year&gt;2013&lt;/Year&gt;&lt;RecNum&gt;150&lt;/RecNum&gt;&lt;DisplayText&gt;[28]&lt;/DisplayText&gt;&lt;record&gt;&lt;rec-number&gt;150&lt;/rec-number&gt;&lt;foreign-keys&gt;&lt;key app="EN" db-id="z9p9e9sf8fvdrzedp505e9rdtfzfdeersp0r" timestamp="0"&gt;150&lt;/key&gt;&lt;/foreign-keys&gt;&lt;ref-type name="Journal Article"&gt;17&lt;/ref-type&gt;&lt;contributors&gt;&lt;authors&gt;&lt;author&gt;Wallace, D. C.&lt;/author&gt;&lt;/authors&gt;&lt;/contributors&gt;&lt;auth-address&gt;Center of Mitochondrial and Epigenomic Medicine, Children&amp;apos;s Hospital of Philadelphia, Department of Pathology and Laboratory Medicine, University of Pennsylvania, Colket Translational Research Building, Room 6060, 3501 Civic Center Boulevard, Philadelphia, PA 19104-4302, USA. wallaced1@email.chop.edu&lt;/auth-address&gt;&lt;titles&gt;&lt;title&gt;Bioenergetics in human evolution and disease: implications for the origins of biological complexity and the missing genetic variation of common diseases&lt;/title&gt;&lt;secondary-title&gt;Philos Trans R Soc Lond B Biol Sci&lt;/secondary-title&gt;&lt;/titles&gt;&lt;periodical&gt;&lt;full-title&gt;Philos Trans R Soc Lond B Biol Sci&lt;/full-title&gt;&lt;/periodical&gt;&lt;pages&gt;20120267&lt;/pages&gt;&lt;volume&gt;368&lt;/volume&gt;&lt;number&gt;1622&lt;/number&gt;&lt;edition&gt;2013/06/12&lt;/edition&gt;&lt;keywords&gt;&lt;keyword&gt;*Biological Evolution&lt;/keyword&gt;&lt;keyword&gt;Energy Metabolism/*genetics&lt;/keyword&gt;&lt;keyword&gt;Gene Expression Regulation&lt;/keyword&gt;&lt;keyword&gt;*Genetic Predisposition to Disease&lt;/keyword&gt;&lt;keyword&gt;*Genetic Variation&lt;/keyword&gt;&lt;keyword&gt;Humans&lt;/keyword&gt;&lt;/keywords&gt;&lt;dates&gt;&lt;year&gt;2013&lt;/year&gt;&lt;pub-dates&gt;&lt;date&gt;Jul 19&lt;/date&gt;&lt;/pub-dates&gt;&lt;/dates&gt;&lt;isbn&gt;1471-2970 (Electronic)&amp;#xD;0962-8436 (Linking)&lt;/isbn&gt;&lt;accession-num&gt;23754818&lt;/accession-num&gt;&lt;urls&gt;&lt;related-urls&gt;&lt;url&gt;http://www.ncbi.nlm.nih.gov/entrez/query.fcgi?cmd=Retrieve&amp;amp;db=PubMed&amp;amp;dopt=Citation&amp;amp;list_uids=23754818&lt;/url&gt;&lt;/related-urls&gt;&lt;/urls&gt;&lt;electronic-resource-num&gt;rstb.2012.0267 [pii]&amp;#xD;10.1098/rstb.2012.0267&lt;/electronic-resource-num&gt;&lt;language&gt;eng&lt;/language&gt;&lt;/record&gt;&lt;/Cite&gt;&lt;/EndNote&gt;</w:delInstrText>
        </w:r>
      </w:del>
      <w:r w:rsidR="00543533" w:rsidRPr="00C31BDB">
        <w:rPr>
          <w:rFonts w:ascii="Times New Roman" w:hAnsi="Times New Roman"/>
        </w:rPr>
        <w:fldChar w:fldCharType="separate"/>
      </w:r>
      <w:ins w:id="221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"_ENREF_28" \o "Wallace, 2013 #150"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22" w:author="CAMH User" w:date="2018-01-10T12:37:00Z">
        <w:r w:rsidR="006B5A2F">
          <w:rPr>
            <w:rFonts w:ascii="Times New Roman" w:hAnsi="Times New Roman"/>
            <w:noProof/>
          </w:rPr>
          <w:t>28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223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224" w:author="CAMH User" w:date="2018-01-10T12:15:00Z">
        <w:r w:rsidR="003805BB" w:rsidDel="009D0CFA">
          <w:rPr>
            <w:rFonts w:ascii="Times New Roman" w:hAnsi="Times New Roman"/>
            <w:noProof/>
          </w:rPr>
          <w:delText>28</w:delText>
        </w:r>
      </w:del>
      <w:del w:id="225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543533" w:rsidRPr="00C31BDB">
        <w:rPr>
          <w:rFonts w:ascii="Times New Roman" w:hAnsi="Times New Roman"/>
        </w:rPr>
        <w:fldChar w:fldCharType="end"/>
      </w:r>
      <w:r w:rsidR="0037005F" w:rsidRPr="00C31BDB">
        <w:rPr>
          <w:rFonts w:ascii="Times New Roman" w:hAnsi="Times New Roman"/>
        </w:rPr>
        <w:t xml:space="preserve">. </w:t>
      </w:r>
      <w:r w:rsidR="009C35D7" w:rsidRPr="00C31BDB">
        <w:rPr>
          <w:rFonts w:ascii="Times New Roman" w:hAnsi="Times New Roman"/>
        </w:rPr>
        <w:t xml:space="preserve">Therefore, </w:t>
      </w:r>
      <w:r w:rsidR="0063759A" w:rsidRPr="00C31BDB">
        <w:rPr>
          <w:rFonts w:ascii="Times New Roman" w:hAnsi="Times New Roman"/>
        </w:rPr>
        <w:t xml:space="preserve">even a sample of </w:t>
      </w:r>
      <w:r w:rsidR="004C04D0" w:rsidRPr="00C31BDB">
        <w:rPr>
          <w:rFonts w:ascii="Times New Roman" w:hAnsi="Times New Roman"/>
        </w:rPr>
        <w:t>&gt;10,000</w:t>
      </w:r>
      <w:r w:rsidR="0063759A" w:rsidRPr="00C31BDB">
        <w:rPr>
          <w:rFonts w:ascii="Times New Roman" w:hAnsi="Times New Roman"/>
        </w:rPr>
        <w:t xml:space="preserve"> may not be </w:t>
      </w:r>
      <w:r w:rsidR="00EC3439" w:rsidRPr="00C31BDB">
        <w:rPr>
          <w:rFonts w:ascii="Times New Roman" w:hAnsi="Times New Roman"/>
        </w:rPr>
        <w:t xml:space="preserve">adequately </w:t>
      </w:r>
      <w:r w:rsidR="009C35D7" w:rsidRPr="00C31BDB">
        <w:rPr>
          <w:rFonts w:ascii="Times New Roman" w:hAnsi="Times New Roman"/>
        </w:rPr>
        <w:t xml:space="preserve">large to detect mitochondrial genetic variants </w:t>
      </w:r>
      <w:r w:rsidR="0063759A" w:rsidRPr="00C31BDB">
        <w:rPr>
          <w:rFonts w:ascii="Times New Roman" w:hAnsi="Times New Roman"/>
        </w:rPr>
        <w:t xml:space="preserve">that are </w:t>
      </w:r>
      <w:r w:rsidR="009C35D7" w:rsidRPr="00C31BDB">
        <w:rPr>
          <w:rFonts w:ascii="Times New Roman" w:hAnsi="Times New Roman"/>
        </w:rPr>
        <w:t xml:space="preserve">associated with SCZ. </w:t>
      </w:r>
      <w:r w:rsidR="00B0066A">
        <w:rPr>
          <w:rFonts w:ascii="Times New Roman" w:hAnsi="Times New Roman"/>
        </w:rPr>
        <w:t>Furthermore, a</w:t>
      </w:r>
      <w:r w:rsidR="00811EF6">
        <w:rPr>
          <w:rFonts w:ascii="Times New Roman" w:hAnsi="Times New Roman"/>
        </w:rPr>
        <w:t xml:space="preserve"> deeper analysis of</w:t>
      </w:r>
      <w:r w:rsidR="00B0066A">
        <w:rPr>
          <w:rFonts w:ascii="Times New Roman" w:hAnsi="Times New Roman"/>
        </w:rPr>
        <w:t xml:space="preserve"> rare </w:t>
      </w:r>
      <w:proofErr w:type="spellStart"/>
      <w:r w:rsidR="00B0066A">
        <w:rPr>
          <w:rFonts w:ascii="Times New Roman" w:hAnsi="Times New Roman"/>
        </w:rPr>
        <w:t>mtDNA</w:t>
      </w:r>
      <w:proofErr w:type="spellEnd"/>
      <w:r w:rsidR="00B0066A">
        <w:rPr>
          <w:rFonts w:ascii="Times New Roman" w:hAnsi="Times New Roman"/>
        </w:rPr>
        <w:t xml:space="preserve"> variants, particularly in larger samples, will shed light on the role of mitochondria in SCZ. </w:t>
      </w:r>
    </w:p>
    <w:p w14:paraId="6F2494DA" w14:textId="77777777" w:rsidR="00B0066A" w:rsidRDefault="00B0066A" w:rsidP="00A41F2F">
      <w:pPr>
        <w:spacing w:line="480" w:lineRule="auto"/>
        <w:rPr>
          <w:rFonts w:ascii="Times New Roman" w:hAnsi="Times New Roman"/>
        </w:rPr>
      </w:pPr>
    </w:p>
    <w:p w14:paraId="57D8488A" w14:textId="51AA0C98" w:rsidR="00A357FD" w:rsidRDefault="00980A9F" w:rsidP="00A41F2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We</w:t>
      </w:r>
      <w:r w:rsidR="009C35D7" w:rsidRPr="00C31BDB">
        <w:rPr>
          <w:rFonts w:ascii="Times New Roman" w:hAnsi="Times New Roman"/>
        </w:rPr>
        <w:t xml:space="preserve"> were able to develop </w:t>
      </w:r>
      <w:r w:rsidR="004C04D0" w:rsidRPr="00C31BDB">
        <w:rPr>
          <w:rFonts w:ascii="Times New Roman" w:hAnsi="Times New Roman"/>
        </w:rPr>
        <w:t xml:space="preserve">an imputation approach for </w:t>
      </w:r>
      <w:r w:rsidR="009C35D7" w:rsidRPr="00C31BDB">
        <w:rPr>
          <w:rFonts w:ascii="Times New Roman" w:hAnsi="Times New Roman"/>
        </w:rPr>
        <w:t>mitochondrial DNA</w:t>
      </w:r>
      <w:r w:rsidR="00455647" w:rsidRPr="00C31BDB">
        <w:rPr>
          <w:rFonts w:ascii="Times New Roman" w:hAnsi="Times New Roman"/>
        </w:rPr>
        <w:t xml:space="preserve"> </w:t>
      </w:r>
      <w:r w:rsidR="00623E93" w:rsidRPr="00C31BDB">
        <w:rPr>
          <w:rFonts w:ascii="Times New Roman" w:hAnsi="Times New Roman"/>
        </w:rPr>
        <w:t>that</w:t>
      </w:r>
      <w:r w:rsidR="00455647" w:rsidRPr="00C31BDB">
        <w:rPr>
          <w:rFonts w:ascii="Times New Roman" w:hAnsi="Times New Roman"/>
        </w:rPr>
        <w:t xml:space="preserve"> will allow us to comprehensively</w:t>
      </w:r>
      <w:r w:rsidR="002C3199" w:rsidRPr="00C31BDB">
        <w:rPr>
          <w:rFonts w:ascii="Times New Roman" w:hAnsi="Times New Roman"/>
        </w:rPr>
        <w:t xml:space="preserve"> </w:t>
      </w:r>
      <w:r w:rsidR="00623E93" w:rsidRPr="00C31BDB">
        <w:rPr>
          <w:rFonts w:ascii="Times New Roman" w:hAnsi="Times New Roman"/>
        </w:rPr>
        <w:t>analyze</w:t>
      </w:r>
      <w:r w:rsidR="004C04D0" w:rsidRPr="00C31BDB">
        <w:rPr>
          <w:rFonts w:ascii="Times New Roman" w:hAnsi="Times New Roman"/>
        </w:rPr>
        <w:t xml:space="preserve"> mitochondrial SNPs from </w:t>
      </w:r>
      <w:r w:rsidR="00455647" w:rsidRPr="00C31BDB">
        <w:rPr>
          <w:rFonts w:ascii="Times New Roman" w:hAnsi="Times New Roman"/>
        </w:rPr>
        <w:t xml:space="preserve">groups such as the </w:t>
      </w:r>
      <w:r w:rsidR="00623E93" w:rsidRPr="00C31BDB">
        <w:rPr>
          <w:rFonts w:ascii="Times New Roman" w:hAnsi="Times New Roman"/>
        </w:rPr>
        <w:t>P</w:t>
      </w:r>
      <w:r w:rsidR="00455647" w:rsidRPr="00C31BDB">
        <w:rPr>
          <w:rFonts w:ascii="Times New Roman" w:hAnsi="Times New Roman"/>
        </w:rPr>
        <w:t xml:space="preserve">sychiatric </w:t>
      </w:r>
      <w:r w:rsidR="00623E93" w:rsidRPr="00C31BDB">
        <w:rPr>
          <w:rFonts w:ascii="Times New Roman" w:hAnsi="Times New Roman"/>
        </w:rPr>
        <w:t>G</w:t>
      </w:r>
      <w:r w:rsidR="004C04D0" w:rsidRPr="00C31BDB">
        <w:rPr>
          <w:rFonts w:ascii="Times New Roman" w:hAnsi="Times New Roman"/>
        </w:rPr>
        <w:t>enomic</w:t>
      </w:r>
      <w:r w:rsidR="00455647" w:rsidRPr="00C31BDB">
        <w:rPr>
          <w:rFonts w:ascii="Times New Roman" w:hAnsi="Times New Roman"/>
        </w:rPr>
        <w:t>s</w:t>
      </w:r>
      <w:r w:rsidR="004C04D0" w:rsidRPr="00C31BDB">
        <w:rPr>
          <w:rFonts w:ascii="Times New Roman" w:hAnsi="Times New Roman"/>
        </w:rPr>
        <w:t xml:space="preserve"> </w:t>
      </w:r>
      <w:r w:rsidR="00623E93" w:rsidRPr="00C31BDB">
        <w:rPr>
          <w:rFonts w:ascii="Times New Roman" w:hAnsi="Times New Roman"/>
        </w:rPr>
        <w:t>C</w:t>
      </w:r>
      <w:r w:rsidR="004C04D0" w:rsidRPr="00C31BDB">
        <w:rPr>
          <w:rFonts w:ascii="Times New Roman" w:hAnsi="Times New Roman"/>
        </w:rPr>
        <w:t>onsortiu</w:t>
      </w:r>
      <w:r w:rsidR="0037005F" w:rsidRPr="00C31BDB">
        <w:rPr>
          <w:rFonts w:ascii="Times New Roman" w:hAnsi="Times New Roman"/>
        </w:rPr>
        <w:t xml:space="preserve">m. </w:t>
      </w:r>
      <w:r w:rsidR="00E50DEF" w:rsidRPr="00C31BDB">
        <w:rPr>
          <w:rFonts w:ascii="Times New Roman" w:hAnsi="Times New Roman"/>
        </w:rPr>
        <w:t>O</w:t>
      </w:r>
      <w:r w:rsidR="005A3245" w:rsidRPr="00C31BDB">
        <w:rPr>
          <w:rFonts w:ascii="Times New Roman" w:hAnsi="Times New Roman"/>
        </w:rPr>
        <w:t xml:space="preserve">ur study </w:t>
      </w:r>
      <w:r w:rsidR="004D22E6" w:rsidRPr="00C31BDB">
        <w:rPr>
          <w:rFonts w:ascii="Times New Roman" w:hAnsi="Times New Roman"/>
        </w:rPr>
        <w:t>has</w:t>
      </w:r>
      <w:r w:rsidR="00BD75B6" w:rsidRPr="00C31BDB">
        <w:rPr>
          <w:rFonts w:ascii="Times New Roman" w:hAnsi="Times New Roman"/>
        </w:rPr>
        <w:t xml:space="preserve"> some limitations</w:t>
      </w:r>
      <w:r w:rsidR="002764E1">
        <w:rPr>
          <w:rFonts w:ascii="Times New Roman" w:hAnsi="Times New Roman"/>
        </w:rPr>
        <w:t xml:space="preserve">: </w:t>
      </w:r>
      <w:proofErr w:type="spellStart"/>
      <w:r w:rsidR="002764E1">
        <w:rPr>
          <w:rFonts w:ascii="Times New Roman" w:hAnsi="Times New Roman"/>
        </w:rPr>
        <w:t>i</w:t>
      </w:r>
      <w:proofErr w:type="spellEnd"/>
      <w:proofErr w:type="gramStart"/>
      <w:r w:rsidR="002764E1">
        <w:rPr>
          <w:rFonts w:ascii="Times New Roman" w:hAnsi="Times New Roman"/>
        </w:rPr>
        <w:t xml:space="preserve">)  </w:t>
      </w:r>
      <w:r w:rsidR="00532F81" w:rsidRPr="00C31BDB">
        <w:rPr>
          <w:rFonts w:ascii="Times New Roman" w:hAnsi="Times New Roman"/>
        </w:rPr>
        <w:t>inability</w:t>
      </w:r>
      <w:proofErr w:type="gramEnd"/>
      <w:r w:rsidR="00532F81" w:rsidRPr="00C31BDB">
        <w:rPr>
          <w:rFonts w:ascii="Times New Roman" w:hAnsi="Times New Roman"/>
        </w:rPr>
        <w:t xml:space="preserve"> to assign </w:t>
      </w:r>
      <w:r w:rsidR="00455647" w:rsidRPr="00C31BDB">
        <w:rPr>
          <w:rFonts w:ascii="Times New Roman" w:hAnsi="Times New Roman"/>
        </w:rPr>
        <w:t xml:space="preserve">people into </w:t>
      </w:r>
      <w:r w:rsidR="00532F81" w:rsidRPr="00C31BDB">
        <w:rPr>
          <w:rFonts w:ascii="Times New Roman" w:hAnsi="Times New Roman"/>
        </w:rPr>
        <w:t xml:space="preserve">all the </w:t>
      </w:r>
      <w:r w:rsidR="00455647" w:rsidRPr="00C31BDB">
        <w:rPr>
          <w:rFonts w:ascii="Times New Roman" w:hAnsi="Times New Roman"/>
        </w:rPr>
        <w:t>haplogroups</w:t>
      </w:r>
      <w:r w:rsidR="00EC3439" w:rsidRPr="00C31BDB">
        <w:rPr>
          <w:rFonts w:ascii="Times New Roman" w:hAnsi="Times New Roman"/>
        </w:rPr>
        <w:t>;</w:t>
      </w:r>
      <w:r w:rsidR="00455647" w:rsidRPr="00C31BDB">
        <w:rPr>
          <w:rFonts w:ascii="Times New Roman" w:hAnsi="Times New Roman"/>
        </w:rPr>
        <w:t xml:space="preserve"> </w:t>
      </w:r>
      <w:r w:rsidR="00EC3439" w:rsidRPr="00C31BDB">
        <w:rPr>
          <w:rFonts w:ascii="Times New Roman" w:hAnsi="Times New Roman"/>
        </w:rPr>
        <w:t xml:space="preserve">however, </w:t>
      </w:r>
      <w:r w:rsidR="00532F81" w:rsidRPr="00C31BDB">
        <w:rPr>
          <w:rFonts w:ascii="Times New Roman" w:hAnsi="Times New Roman"/>
        </w:rPr>
        <w:t xml:space="preserve">assignment </w:t>
      </w:r>
      <w:r w:rsidR="00E50DEF" w:rsidRPr="00C31BDB">
        <w:rPr>
          <w:rFonts w:ascii="Times New Roman" w:hAnsi="Times New Roman"/>
        </w:rPr>
        <w:t xml:space="preserve">should be </w:t>
      </w:r>
      <w:r w:rsidR="007D2C6D" w:rsidRPr="00C31BDB">
        <w:rPr>
          <w:rFonts w:ascii="Times New Roman" w:hAnsi="Times New Roman"/>
        </w:rPr>
        <w:t xml:space="preserve">improved by </w:t>
      </w:r>
      <w:r w:rsidR="00E50DEF" w:rsidRPr="00C31BDB">
        <w:rPr>
          <w:rFonts w:ascii="Times New Roman" w:hAnsi="Times New Roman"/>
        </w:rPr>
        <w:t>increasing the current reference panel size for mitochondrial DNA imputation</w:t>
      </w:r>
      <w:r w:rsidR="002764E1">
        <w:rPr>
          <w:rFonts w:ascii="Times New Roman" w:hAnsi="Times New Roman"/>
        </w:rPr>
        <w:t>; ii)</w:t>
      </w:r>
      <w:r w:rsidR="002E06DC">
        <w:rPr>
          <w:rFonts w:ascii="Times New Roman" w:hAnsi="Times New Roman"/>
        </w:rPr>
        <w:t xml:space="preserve"> </w:t>
      </w:r>
      <w:r w:rsidR="002764E1">
        <w:rPr>
          <w:rFonts w:ascii="Times New Roman" w:hAnsi="Times New Roman"/>
        </w:rPr>
        <w:t>O</w:t>
      </w:r>
      <w:r w:rsidR="002D05C9">
        <w:rPr>
          <w:rFonts w:ascii="Times New Roman" w:hAnsi="Times New Roman"/>
        </w:rPr>
        <w:t xml:space="preserve">ur imputation approach </w:t>
      </w:r>
      <w:r w:rsidR="002D05C9" w:rsidRPr="002D05C9">
        <w:rPr>
          <w:rFonts w:ascii="Times New Roman" w:hAnsi="Times New Roman"/>
        </w:rPr>
        <w:t xml:space="preserve">does not outperform the haplogroup </w:t>
      </w:r>
      <w:r w:rsidR="00234A1A">
        <w:rPr>
          <w:rFonts w:ascii="Times New Roman" w:hAnsi="Times New Roman"/>
        </w:rPr>
        <w:t>assignment by the</w:t>
      </w:r>
      <w:r w:rsidR="002D05C9" w:rsidRPr="002D05C9">
        <w:rPr>
          <w:rFonts w:ascii="Times New Roman" w:hAnsi="Times New Roman"/>
        </w:rPr>
        <w:t xml:space="preserve"> </w:t>
      </w:r>
      <w:r w:rsidR="002D05C9">
        <w:rPr>
          <w:rFonts w:ascii="Times New Roman" w:hAnsi="Times New Roman"/>
        </w:rPr>
        <w:t>genotyped-only SNPs</w:t>
      </w:r>
      <w:r w:rsidR="002D05C9" w:rsidRPr="002D05C9">
        <w:rPr>
          <w:rFonts w:ascii="Times New Roman" w:hAnsi="Times New Roman"/>
        </w:rPr>
        <w:t xml:space="preserve"> (Illumina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HumanExome</w:t>
      </w:r>
      <w:proofErr w:type="spellEnd"/>
      <w:r w:rsidR="002D05C9" w:rsidRPr="002D05C9">
        <w:rPr>
          <w:rFonts w:ascii="Times New Roman" w:hAnsi="Times New Roman"/>
        </w:rPr>
        <w:t xml:space="preserve"> array</w:t>
      </w:r>
      <w:r w:rsidR="00E54DEE">
        <w:rPr>
          <w:rFonts w:ascii="Times New Roman" w:hAnsi="Times New Roman"/>
        </w:rPr>
        <w:t>)</w:t>
      </w:r>
      <w:r w:rsidR="002674B2">
        <w:rPr>
          <w:rFonts w:ascii="Times New Roman" w:hAnsi="Times New Roman"/>
        </w:rPr>
        <w:t xml:space="preserve">. </w:t>
      </w:r>
      <w:r w:rsidR="00736888" w:rsidRPr="00C31BDB">
        <w:rPr>
          <w:rFonts w:ascii="Times New Roman" w:hAnsi="Times New Roman"/>
        </w:rPr>
        <w:t>A</w:t>
      </w:r>
      <w:r w:rsidR="007D2C6D" w:rsidRPr="00C31BDB">
        <w:rPr>
          <w:rFonts w:ascii="Times New Roman" w:hAnsi="Times New Roman"/>
        </w:rPr>
        <w:t xml:space="preserve">nalysis </w:t>
      </w:r>
      <w:r w:rsidR="00623E93" w:rsidRPr="00C31BDB">
        <w:rPr>
          <w:rFonts w:ascii="Times New Roman" w:hAnsi="Times New Roman"/>
        </w:rPr>
        <w:t xml:space="preserve">of </w:t>
      </w:r>
      <w:r w:rsidR="00BD75B6" w:rsidRPr="00C31BDB">
        <w:rPr>
          <w:rFonts w:ascii="Times New Roman" w:hAnsi="Times New Roman"/>
        </w:rPr>
        <w:t>a larger sample is required and will allow a better understanding of the role of mitochondria in SCZ.</w:t>
      </w:r>
    </w:p>
    <w:p w14:paraId="11D9C4F9" w14:textId="77777777" w:rsidR="00B92B45" w:rsidRDefault="00B92B45" w:rsidP="00A41F2F">
      <w:pPr>
        <w:spacing w:line="480" w:lineRule="auto"/>
        <w:rPr>
          <w:rFonts w:ascii="Times New Roman" w:hAnsi="Times New Roman"/>
        </w:rPr>
      </w:pPr>
    </w:p>
    <w:p w14:paraId="534686C7" w14:textId="77777777" w:rsidR="00B92B45" w:rsidRPr="00880D87" w:rsidRDefault="00B92B45" w:rsidP="00B92B45">
      <w:pPr>
        <w:spacing w:line="480" w:lineRule="auto"/>
        <w:rPr>
          <w:rFonts w:ascii="Times New Roman" w:hAnsi="Times New Roman"/>
          <w:b/>
        </w:rPr>
      </w:pPr>
      <w:r w:rsidRPr="00880D87">
        <w:rPr>
          <w:rFonts w:ascii="Times New Roman" w:hAnsi="Times New Roman"/>
          <w:b/>
        </w:rPr>
        <w:t>URLs:</w:t>
      </w:r>
    </w:p>
    <w:p w14:paraId="53AD6DC3" w14:textId="77777777" w:rsidR="00B92B45" w:rsidRDefault="00B92B45" w:rsidP="00B92B45">
      <w:pPr>
        <w:spacing w:line="480" w:lineRule="auto"/>
        <w:rPr>
          <w:rFonts w:ascii="Times New Roman" w:hAnsi="Times New Roman"/>
        </w:rPr>
      </w:pPr>
      <w:proofErr w:type="spellStart"/>
      <w:r w:rsidRPr="00880D87">
        <w:rPr>
          <w:rFonts w:ascii="Times New Roman" w:hAnsi="Times New Roman"/>
        </w:rPr>
        <w:t>Haplogrep</w:t>
      </w:r>
      <w:proofErr w:type="spellEnd"/>
      <w:r w:rsidRPr="00B466BA">
        <w:rPr>
          <w:rFonts w:ascii="Times New Roman" w:hAnsi="Times New Roman"/>
        </w:rPr>
        <w:t xml:space="preserve">, </w:t>
      </w:r>
      <w:hyperlink r:id="rId9" w:history="1">
        <w:r w:rsidRPr="00B466BA">
          <w:rPr>
            <w:rStyle w:val="Hyperlink"/>
            <w:rFonts w:ascii="Times New Roman" w:hAnsi="Times New Roman"/>
            <w:color w:val="auto"/>
            <w:u w:val="none"/>
          </w:rPr>
          <w:t>http://haplogrep.uibk.ac.at</w:t>
        </w:r>
      </w:hyperlink>
    </w:p>
    <w:p w14:paraId="3F58BA24" w14:textId="77777777" w:rsidR="00B92B45" w:rsidRPr="00B466BA" w:rsidRDefault="00B92B45" w:rsidP="00B92B45">
      <w:pPr>
        <w:spacing w:line="480" w:lineRule="auto"/>
        <w:rPr>
          <w:rFonts w:ascii="Times New Roman" w:hAnsi="Times New Roman"/>
          <w:color w:val="000000"/>
          <w:szCs w:val="22"/>
        </w:rPr>
      </w:pPr>
      <w:r w:rsidRPr="00C31BDB">
        <w:rPr>
          <w:rFonts w:ascii="Times New Roman" w:hAnsi="Times New Roman"/>
        </w:rPr>
        <w:t xml:space="preserve">SNP </w:t>
      </w:r>
      <w:r w:rsidRPr="00C31BDB">
        <w:rPr>
          <w:rFonts w:ascii="Times New Roman" w:hAnsi="Times New Roman"/>
          <w:color w:val="000000"/>
          <w:szCs w:val="22"/>
        </w:rPr>
        <w:t xml:space="preserve">Spectral Decomposition Lite, http://neurogenetics.qimrberghofer.edu.au/SNPSpDsuperlite. </w:t>
      </w:r>
    </w:p>
    <w:p w14:paraId="49E9CAEC" w14:textId="77777777" w:rsidR="00B92B45" w:rsidRDefault="00B92B45" w:rsidP="00B92B45">
      <w:pPr>
        <w:spacing w:line="480" w:lineRule="auto"/>
        <w:rPr>
          <w:rFonts w:ascii="Times New Roman" w:hAnsi="Times New Roman"/>
        </w:rPr>
      </w:pPr>
      <w:proofErr w:type="spellStart"/>
      <w:r w:rsidRPr="00880D87">
        <w:rPr>
          <w:rFonts w:ascii="Times New Roman" w:hAnsi="Times New Roman"/>
        </w:rPr>
        <w:t>Phylotree</w:t>
      </w:r>
      <w:proofErr w:type="spellEnd"/>
      <w:r w:rsidRPr="00880D87">
        <w:rPr>
          <w:rFonts w:ascii="Times New Roman" w:hAnsi="Times New Roman"/>
        </w:rPr>
        <w:t xml:space="preserve">, </w:t>
      </w:r>
      <w:r w:rsidRPr="00A41B4D">
        <w:rPr>
          <w:rFonts w:ascii="Times New Roman" w:hAnsi="Times New Roman"/>
        </w:rPr>
        <w:t>http://www.phylotree.org/</w:t>
      </w:r>
    </w:p>
    <w:p w14:paraId="291AA364" w14:textId="77777777" w:rsidR="00B92B45" w:rsidRPr="00880D87" w:rsidRDefault="00B92B45" w:rsidP="00B92B45">
      <w:pPr>
        <w:spacing w:line="480" w:lineRule="auto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hmtDB</w:t>
      </w:r>
      <w:proofErr w:type="spellEnd"/>
      <w:proofErr w:type="gramEnd"/>
      <w:r>
        <w:rPr>
          <w:rFonts w:ascii="Times New Roman" w:hAnsi="Times New Roman"/>
        </w:rPr>
        <w:t xml:space="preserve">, </w:t>
      </w:r>
      <w:r w:rsidRPr="00074E94">
        <w:rPr>
          <w:rFonts w:ascii="Times New Roman" w:hAnsi="Times New Roman"/>
        </w:rPr>
        <w:t>http://www.hmtdb.uniba.it/hmdb/</w:t>
      </w:r>
    </w:p>
    <w:p w14:paraId="6E7E11F0" w14:textId="49C99CA8" w:rsidR="0094249C" w:rsidRDefault="0094249C">
      <w:pPr>
        <w:rPr>
          <w:rFonts w:ascii="Times New Roman" w:hAnsi="Times New Roman"/>
        </w:rPr>
      </w:pPr>
    </w:p>
    <w:p w14:paraId="568BB6F4" w14:textId="77777777" w:rsidR="00A77351" w:rsidRPr="005A424E" w:rsidRDefault="00A77351">
      <w:pPr>
        <w:rPr>
          <w:rFonts w:ascii="Times New Roman" w:hAnsi="Times New Roman"/>
          <w:b/>
        </w:rPr>
      </w:pPr>
    </w:p>
    <w:p w14:paraId="0DE7ED6C" w14:textId="6EFAA5AD" w:rsidR="00807B17" w:rsidRDefault="00807B17" w:rsidP="00BF23AB">
      <w:pPr>
        <w:rPr>
          <w:rFonts w:ascii="Times New Roman" w:hAnsi="Times New Roman"/>
        </w:rPr>
      </w:pPr>
      <w:r w:rsidRPr="005A424E">
        <w:rPr>
          <w:rFonts w:ascii="Times New Roman" w:hAnsi="Times New Roman"/>
          <w:b/>
        </w:rPr>
        <w:t xml:space="preserve">Table 1: </w:t>
      </w:r>
      <w:r w:rsidRPr="005A424E">
        <w:rPr>
          <w:rFonts w:ascii="Times New Roman" w:hAnsi="Times New Roman"/>
        </w:rPr>
        <w:t xml:space="preserve">Top association for single SNPs association analysis </w:t>
      </w:r>
      <w:r w:rsidR="00D12A75">
        <w:rPr>
          <w:rFonts w:ascii="Times New Roman" w:hAnsi="Times New Roman"/>
        </w:rPr>
        <w:t>results</w:t>
      </w:r>
    </w:p>
    <w:p w14:paraId="33F500CF" w14:textId="77777777" w:rsidR="001D672C" w:rsidRDefault="001D672C" w:rsidP="00BF23AB">
      <w:pPr>
        <w:rPr>
          <w:rFonts w:ascii="Times New Roman" w:hAnsi="Times New Roman"/>
        </w:rPr>
      </w:pPr>
    </w:p>
    <w:tbl>
      <w:tblPr>
        <w:tblStyle w:val="TableGrid"/>
        <w:tblW w:w="9755" w:type="dxa"/>
        <w:tblLook w:val="04A0" w:firstRow="1" w:lastRow="0" w:firstColumn="1" w:lastColumn="0" w:noHBand="0" w:noVBand="1"/>
      </w:tblPr>
      <w:tblGrid>
        <w:gridCol w:w="1961"/>
        <w:gridCol w:w="2496"/>
        <w:gridCol w:w="751"/>
        <w:gridCol w:w="705"/>
        <w:gridCol w:w="931"/>
        <w:gridCol w:w="1094"/>
        <w:gridCol w:w="1195"/>
        <w:gridCol w:w="927"/>
      </w:tblGrid>
      <w:tr w:rsidR="001D672C" w:rsidRPr="001D672C" w14:paraId="5F5FD2F5" w14:textId="77777777" w:rsidTr="007175A4">
        <w:trPr>
          <w:trHeight w:val="300"/>
        </w:trPr>
        <w:tc>
          <w:tcPr>
            <w:tcW w:w="1961" w:type="dxa"/>
            <w:noWrap/>
            <w:vAlign w:val="center"/>
            <w:hideMark/>
          </w:tcPr>
          <w:p w14:paraId="437873A6" w14:textId="77777777" w:rsidR="001D672C" w:rsidRDefault="001D672C" w:rsidP="001D67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751">
              <w:rPr>
                <w:rFonts w:ascii="Times New Roman" w:hAnsi="Times New Roman"/>
                <w:b/>
                <w:sz w:val="20"/>
                <w:szCs w:val="20"/>
              </w:rPr>
              <w:t>SNP</w:t>
            </w:r>
            <w:r w:rsidR="00683F2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83F2F">
              <w:rPr>
                <w:rFonts w:ascii="Times New Roman" w:hAnsi="Times New Roman"/>
                <w:b/>
                <w:sz w:val="20"/>
                <w:szCs w:val="20"/>
              </w:rPr>
              <w:t>rs_number</w:t>
            </w:r>
            <w:proofErr w:type="spellEnd"/>
          </w:p>
          <w:p w14:paraId="4D88016E" w14:textId="7EF97F0B" w:rsidR="00F129E4" w:rsidRPr="005A2751" w:rsidRDefault="00F129E4" w:rsidP="001D67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(GRCH38.p10)</w:t>
            </w:r>
          </w:p>
        </w:tc>
        <w:tc>
          <w:tcPr>
            <w:tcW w:w="2339" w:type="dxa"/>
            <w:noWrap/>
            <w:vAlign w:val="center"/>
            <w:hideMark/>
          </w:tcPr>
          <w:p w14:paraId="75ABA755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HVGS code</w:t>
            </w:r>
          </w:p>
        </w:tc>
        <w:tc>
          <w:tcPr>
            <w:tcW w:w="751" w:type="dxa"/>
            <w:noWrap/>
            <w:vAlign w:val="center"/>
            <w:hideMark/>
          </w:tcPr>
          <w:p w14:paraId="553F67EE" w14:textId="25D67F5A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BP</w:t>
            </w:r>
          </w:p>
        </w:tc>
        <w:tc>
          <w:tcPr>
            <w:tcW w:w="652" w:type="dxa"/>
            <w:noWrap/>
            <w:vAlign w:val="center"/>
            <w:hideMark/>
          </w:tcPr>
          <w:p w14:paraId="7C82FFA2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Risk Allele</w:t>
            </w:r>
          </w:p>
        </w:tc>
        <w:tc>
          <w:tcPr>
            <w:tcW w:w="931" w:type="dxa"/>
            <w:noWrap/>
            <w:vAlign w:val="center"/>
            <w:hideMark/>
          </w:tcPr>
          <w:p w14:paraId="2B2F2042" w14:textId="77777777" w:rsid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Freq_A1</w:t>
            </w:r>
          </w:p>
          <w:p w14:paraId="37235C4F" w14:textId="10AD48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D672C">
              <w:rPr>
                <w:rFonts w:ascii="Times New Roman" w:hAnsi="Times New Roman"/>
                <w:sz w:val="20"/>
                <w:szCs w:val="20"/>
              </w:rPr>
              <w:t>cases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1D672C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999" w:type="dxa"/>
            <w:noWrap/>
            <w:vAlign w:val="center"/>
            <w:hideMark/>
          </w:tcPr>
          <w:p w14:paraId="62C1AFCE" w14:textId="77777777" w:rsid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Freq_A1</w:t>
            </w:r>
          </w:p>
          <w:p w14:paraId="62990E00" w14:textId="48244D0A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D672C">
              <w:rPr>
                <w:rFonts w:ascii="Times New Roman" w:hAnsi="Times New Roman"/>
                <w:sz w:val="20"/>
                <w:szCs w:val="20"/>
              </w:rPr>
              <w:t>controls</w:t>
            </w:r>
            <w:r>
              <w:rPr>
                <w:rFonts w:ascii="Times New Roman" w:hAnsi="Times New Roman"/>
                <w:sz w:val="20"/>
                <w:szCs w:val="20"/>
              </w:rPr>
              <w:t>)*</w:t>
            </w:r>
          </w:p>
        </w:tc>
        <w:tc>
          <w:tcPr>
            <w:tcW w:w="1195" w:type="dxa"/>
            <w:noWrap/>
            <w:vAlign w:val="center"/>
            <w:hideMark/>
          </w:tcPr>
          <w:p w14:paraId="24BB04E5" w14:textId="1718CA34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(CI)</w:t>
            </w:r>
          </w:p>
        </w:tc>
        <w:tc>
          <w:tcPr>
            <w:tcW w:w="927" w:type="dxa"/>
            <w:noWrap/>
            <w:vAlign w:val="center"/>
            <w:hideMark/>
          </w:tcPr>
          <w:p w14:paraId="35B79870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P-value</w:t>
            </w:r>
          </w:p>
        </w:tc>
      </w:tr>
      <w:tr w:rsidR="001D672C" w:rsidRPr="001D672C" w14:paraId="005B88B1" w14:textId="77777777" w:rsidTr="007175A4">
        <w:trPr>
          <w:trHeight w:val="300"/>
        </w:trPr>
        <w:tc>
          <w:tcPr>
            <w:tcW w:w="1961" w:type="dxa"/>
            <w:noWrap/>
            <w:vAlign w:val="center"/>
            <w:hideMark/>
          </w:tcPr>
          <w:p w14:paraId="7A2CEBC6" w14:textId="2F7F14D0" w:rsidR="001D672C" w:rsidRPr="005A2751" w:rsidRDefault="00217B83" w:rsidP="00FC1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683F2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FC1D56">
              <w:rPr>
                <w:rFonts w:ascii="Times New Roman" w:hAnsi="Times New Roman"/>
                <w:b/>
                <w:sz w:val="20"/>
                <w:szCs w:val="20"/>
              </w:rPr>
              <w:t>527236209</w:t>
            </w:r>
          </w:p>
        </w:tc>
        <w:tc>
          <w:tcPr>
            <w:tcW w:w="2339" w:type="dxa"/>
            <w:noWrap/>
            <w:vAlign w:val="center"/>
            <w:hideMark/>
          </w:tcPr>
          <w:p w14:paraId="285E04EA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NC_012920.1:m.15452C&gt;A</w:t>
            </w:r>
          </w:p>
        </w:tc>
        <w:tc>
          <w:tcPr>
            <w:tcW w:w="751" w:type="dxa"/>
            <w:noWrap/>
            <w:vAlign w:val="center"/>
            <w:hideMark/>
          </w:tcPr>
          <w:p w14:paraId="39EF53C2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15452</w:t>
            </w:r>
          </w:p>
        </w:tc>
        <w:tc>
          <w:tcPr>
            <w:tcW w:w="652" w:type="dxa"/>
            <w:noWrap/>
            <w:vAlign w:val="center"/>
            <w:hideMark/>
          </w:tcPr>
          <w:p w14:paraId="2D6D0FA5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931" w:type="dxa"/>
            <w:noWrap/>
            <w:vAlign w:val="center"/>
            <w:hideMark/>
          </w:tcPr>
          <w:p w14:paraId="068D8A40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999" w:type="dxa"/>
            <w:noWrap/>
            <w:vAlign w:val="center"/>
            <w:hideMark/>
          </w:tcPr>
          <w:p w14:paraId="7EFD71BE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9.9</w:t>
            </w:r>
          </w:p>
        </w:tc>
        <w:tc>
          <w:tcPr>
            <w:tcW w:w="1195" w:type="dxa"/>
            <w:noWrap/>
            <w:vAlign w:val="center"/>
            <w:hideMark/>
          </w:tcPr>
          <w:p w14:paraId="33AC55B2" w14:textId="66142AFC" w:rsid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0.86</w:t>
            </w:r>
          </w:p>
          <w:p w14:paraId="5C018493" w14:textId="75605811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(0.80 0.93)</w:t>
            </w:r>
          </w:p>
        </w:tc>
        <w:tc>
          <w:tcPr>
            <w:tcW w:w="927" w:type="dxa"/>
            <w:noWrap/>
            <w:vAlign w:val="center"/>
            <w:hideMark/>
          </w:tcPr>
          <w:p w14:paraId="4147F3AA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0.007</w:t>
            </w:r>
          </w:p>
        </w:tc>
      </w:tr>
      <w:tr w:rsidR="001D672C" w:rsidRPr="001D672C" w14:paraId="1B3FD312" w14:textId="77777777" w:rsidTr="007175A4">
        <w:trPr>
          <w:trHeight w:val="300"/>
        </w:trPr>
        <w:tc>
          <w:tcPr>
            <w:tcW w:w="196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297B029" w14:textId="6ECBD21F" w:rsidR="001D672C" w:rsidRPr="005A2751" w:rsidRDefault="00F129E4" w:rsidP="001D67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rs869096886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04E0823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no available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C9AF683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11251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FEFEA97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A8292F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640D201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9.9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06CB612" w14:textId="77777777" w:rsid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0.86</w:t>
            </w:r>
          </w:p>
          <w:p w14:paraId="3FC559B6" w14:textId="4591CD38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(0.80 0.93)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10F83CC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0.007</w:t>
            </w:r>
          </w:p>
        </w:tc>
      </w:tr>
      <w:tr w:rsidR="001D672C" w:rsidRPr="001D672C" w14:paraId="41AC5FBD" w14:textId="77777777" w:rsidTr="007175A4">
        <w:trPr>
          <w:trHeight w:val="300"/>
        </w:trPr>
        <w:tc>
          <w:tcPr>
            <w:tcW w:w="196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A912896" w14:textId="1C48DA90" w:rsidR="001D672C" w:rsidRPr="005A2751" w:rsidRDefault="00F129E4" w:rsidP="001D67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rs1599988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DCEF489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NC_012920.1:m.4216T&gt;C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787F0C7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4216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52CE74C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F78C67A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7630E70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57AC0C7" w14:textId="77777777" w:rsid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 xml:space="preserve">0.86 </w:t>
            </w:r>
          </w:p>
          <w:p w14:paraId="6E2DA98A" w14:textId="51424731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(0.80 0.93)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8CDFE94" w14:textId="77777777" w:rsidR="001D672C" w:rsidRPr="001D672C" w:rsidRDefault="001D672C" w:rsidP="001D67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72C">
              <w:rPr>
                <w:rFonts w:ascii="Times New Roman" w:hAnsi="Times New Roman"/>
                <w:sz w:val="20"/>
                <w:szCs w:val="20"/>
              </w:rPr>
              <w:t>0.008</w:t>
            </w:r>
          </w:p>
        </w:tc>
      </w:tr>
      <w:tr w:rsidR="001D672C" w:rsidRPr="001D672C" w14:paraId="498E43C4" w14:textId="77777777" w:rsidTr="007175A4">
        <w:trPr>
          <w:trHeight w:val="300"/>
        </w:trPr>
        <w:tc>
          <w:tcPr>
            <w:tcW w:w="4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CE1A5B0" w14:textId="51DF2B6B" w:rsidR="001D672C" w:rsidRPr="00FD7A3E" w:rsidRDefault="001D672C" w:rsidP="001D672C">
            <w:pPr>
              <w:rPr>
                <w:rFonts w:ascii="Times New Roman" w:hAnsi="Times New Roman"/>
                <w:sz w:val="20"/>
                <w:szCs w:val="20"/>
              </w:rPr>
            </w:pPr>
            <w:r w:rsidRPr="00FD7A3E">
              <w:rPr>
                <w:rFonts w:ascii="Times New Roman" w:hAnsi="Times New Roman"/>
                <w:sz w:val="20"/>
                <w:szCs w:val="20"/>
              </w:rPr>
              <w:t>* Frequency in %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79E041D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410A8B3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3D931C3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E56D782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49695FA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0048C7D" w14:textId="77777777" w:rsidR="001D672C" w:rsidRPr="001D672C" w:rsidRDefault="001D672C" w:rsidP="001D672C">
            <w:pPr>
              <w:rPr>
                <w:rFonts w:ascii="Times New Roman" w:hAnsi="Times New Roman"/>
              </w:rPr>
            </w:pPr>
          </w:p>
        </w:tc>
      </w:tr>
    </w:tbl>
    <w:p w14:paraId="592CE601" w14:textId="77777777" w:rsidR="001D672C" w:rsidRDefault="001D672C" w:rsidP="00BF23AB">
      <w:pPr>
        <w:rPr>
          <w:rFonts w:ascii="Times New Roman" w:hAnsi="Times New Roman"/>
        </w:rPr>
      </w:pPr>
    </w:p>
    <w:p w14:paraId="2A80A847" w14:textId="77777777" w:rsidR="001D672C" w:rsidRDefault="001D672C" w:rsidP="00BF23AB">
      <w:pPr>
        <w:rPr>
          <w:rFonts w:ascii="Times New Roman" w:hAnsi="Times New Roman"/>
        </w:rPr>
      </w:pPr>
    </w:p>
    <w:p w14:paraId="497D0969" w14:textId="5F3079C4" w:rsidR="005A2751" w:rsidRDefault="005A2751" w:rsidP="005A275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Table 2</w:t>
      </w:r>
      <w:r w:rsidRPr="005A424E">
        <w:rPr>
          <w:rFonts w:ascii="Times New Roman" w:hAnsi="Times New Roman"/>
          <w:b/>
        </w:rPr>
        <w:t xml:space="preserve">: </w:t>
      </w:r>
      <w:r w:rsidRPr="005A424E">
        <w:rPr>
          <w:rFonts w:ascii="Times New Roman" w:hAnsi="Times New Roman"/>
        </w:rPr>
        <w:t xml:space="preserve">Top </w:t>
      </w:r>
      <w:r w:rsidR="00243D61">
        <w:rPr>
          <w:rFonts w:ascii="Times New Roman" w:hAnsi="Times New Roman"/>
        </w:rPr>
        <w:t>hits</w:t>
      </w:r>
      <w:r w:rsidR="00243D61" w:rsidRPr="005A424E">
        <w:rPr>
          <w:rFonts w:ascii="Times New Roman" w:hAnsi="Times New Roman"/>
        </w:rPr>
        <w:t xml:space="preserve"> </w:t>
      </w:r>
      <w:r w:rsidRPr="005A424E">
        <w:rPr>
          <w:rFonts w:ascii="Times New Roman" w:hAnsi="Times New Roman"/>
        </w:rPr>
        <w:t>f</w:t>
      </w:r>
      <w:r w:rsidR="00683451">
        <w:rPr>
          <w:rFonts w:ascii="Times New Roman" w:hAnsi="Times New Roman"/>
        </w:rPr>
        <w:t>rom</w:t>
      </w:r>
      <w:r w:rsidRPr="005A424E">
        <w:rPr>
          <w:rFonts w:ascii="Times New Roman" w:hAnsi="Times New Roman"/>
        </w:rPr>
        <w:t xml:space="preserve"> </w:t>
      </w:r>
      <w:proofErr w:type="spellStart"/>
      <w:r w:rsidRPr="005A424E">
        <w:rPr>
          <w:rFonts w:ascii="Times New Roman" w:hAnsi="Times New Roman"/>
        </w:rPr>
        <w:t>mtDNA</w:t>
      </w:r>
      <w:proofErr w:type="spellEnd"/>
      <w:r w:rsidRPr="005A424E">
        <w:rPr>
          <w:rFonts w:ascii="Times New Roman" w:hAnsi="Times New Roman"/>
        </w:rPr>
        <w:t xml:space="preserve"> </w:t>
      </w:r>
      <w:r w:rsidR="00F40EBF">
        <w:rPr>
          <w:rFonts w:ascii="Times New Roman" w:hAnsi="Times New Roman"/>
        </w:rPr>
        <w:t>macro-haplo</w:t>
      </w:r>
      <w:r w:rsidRPr="005A424E">
        <w:rPr>
          <w:rFonts w:ascii="Times New Roman" w:hAnsi="Times New Roman"/>
        </w:rPr>
        <w:t>group association analysis</w:t>
      </w:r>
    </w:p>
    <w:p w14:paraId="47F2356D" w14:textId="77777777" w:rsidR="00EA3A3F" w:rsidRDefault="00EA3A3F" w:rsidP="005A2751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1891"/>
        <w:gridCol w:w="1440"/>
        <w:gridCol w:w="1412"/>
        <w:gridCol w:w="2548"/>
      </w:tblGrid>
      <w:tr w:rsidR="007175A4" w14:paraId="36B4ED27" w14:textId="77777777" w:rsidTr="007175A4">
        <w:trPr>
          <w:trHeight w:val="318"/>
        </w:trPr>
        <w:tc>
          <w:tcPr>
            <w:tcW w:w="2129" w:type="dxa"/>
            <w:vAlign w:val="center"/>
          </w:tcPr>
          <w:p w14:paraId="622DFB07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Haplogroups</w:t>
            </w:r>
          </w:p>
        </w:tc>
        <w:tc>
          <w:tcPr>
            <w:tcW w:w="1891" w:type="dxa"/>
            <w:vAlign w:val="center"/>
          </w:tcPr>
          <w:p w14:paraId="19041F6D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% Controls</w:t>
            </w:r>
          </w:p>
        </w:tc>
        <w:tc>
          <w:tcPr>
            <w:tcW w:w="1440" w:type="dxa"/>
            <w:vAlign w:val="center"/>
          </w:tcPr>
          <w:p w14:paraId="4E3650F1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%Cases</w:t>
            </w:r>
          </w:p>
        </w:tc>
        <w:tc>
          <w:tcPr>
            <w:tcW w:w="1412" w:type="dxa"/>
            <w:vAlign w:val="center"/>
          </w:tcPr>
          <w:p w14:paraId="14CC1E2C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p-value</w:t>
            </w:r>
          </w:p>
        </w:tc>
        <w:tc>
          <w:tcPr>
            <w:tcW w:w="2548" w:type="dxa"/>
            <w:vAlign w:val="center"/>
          </w:tcPr>
          <w:p w14:paraId="75AE31AF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OR (CI)</w:t>
            </w:r>
          </w:p>
        </w:tc>
      </w:tr>
      <w:tr w:rsidR="007175A4" w14:paraId="0D12EFC4" w14:textId="77777777" w:rsidTr="007175A4">
        <w:trPr>
          <w:trHeight w:val="336"/>
        </w:trPr>
        <w:tc>
          <w:tcPr>
            <w:tcW w:w="2129" w:type="dxa"/>
            <w:vAlign w:val="center"/>
          </w:tcPr>
          <w:p w14:paraId="55FABE45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1891" w:type="dxa"/>
            <w:vAlign w:val="center"/>
          </w:tcPr>
          <w:p w14:paraId="0F623363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9.7</w:t>
            </w:r>
          </w:p>
        </w:tc>
        <w:tc>
          <w:tcPr>
            <w:tcW w:w="1440" w:type="dxa"/>
            <w:vAlign w:val="center"/>
          </w:tcPr>
          <w:p w14:paraId="455A1A08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8.3</w:t>
            </w:r>
          </w:p>
        </w:tc>
        <w:tc>
          <w:tcPr>
            <w:tcW w:w="1412" w:type="dxa"/>
            <w:vAlign w:val="center"/>
          </w:tcPr>
          <w:p w14:paraId="2CA5802C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0.02</w:t>
            </w:r>
          </w:p>
        </w:tc>
        <w:tc>
          <w:tcPr>
            <w:tcW w:w="2548" w:type="dxa"/>
            <w:vAlign w:val="center"/>
          </w:tcPr>
          <w:p w14:paraId="6432D499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0.86 (0.74-0.98)</w:t>
            </w:r>
          </w:p>
        </w:tc>
      </w:tr>
      <w:tr w:rsidR="007175A4" w14:paraId="255CB0B5" w14:textId="77777777" w:rsidTr="007175A4">
        <w:trPr>
          <w:trHeight w:val="318"/>
        </w:trPr>
        <w:tc>
          <w:tcPr>
            <w:tcW w:w="2129" w:type="dxa"/>
            <w:vAlign w:val="center"/>
          </w:tcPr>
          <w:p w14:paraId="2A84E12F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lastRenderedPageBreak/>
              <w:t>H-HV-V</w:t>
            </w:r>
          </w:p>
        </w:tc>
        <w:tc>
          <w:tcPr>
            <w:tcW w:w="1891" w:type="dxa"/>
            <w:vAlign w:val="center"/>
          </w:tcPr>
          <w:p w14:paraId="46BF9DA4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49.5</w:t>
            </w:r>
          </w:p>
        </w:tc>
        <w:tc>
          <w:tcPr>
            <w:tcW w:w="1440" w:type="dxa"/>
            <w:vAlign w:val="center"/>
          </w:tcPr>
          <w:p w14:paraId="400F870D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50.3</w:t>
            </w:r>
          </w:p>
        </w:tc>
        <w:tc>
          <w:tcPr>
            <w:tcW w:w="1412" w:type="dxa"/>
            <w:vAlign w:val="center"/>
          </w:tcPr>
          <w:p w14:paraId="2EBCDBD5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0.48</w:t>
            </w:r>
          </w:p>
        </w:tc>
        <w:tc>
          <w:tcPr>
            <w:tcW w:w="2548" w:type="dxa"/>
            <w:vAlign w:val="center"/>
          </w:tcPr>
          <w:p w14:paraId="1E4A599D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1.03 (0.95-1.11)</w:t>
            </w:r>
          </w:p>
        </w:tc>
      </w:tr>
      <w:tr w:rsidR="007175A4" w14:paraId="64B5815B" w14:textId="77777777" w:rsidTr="007175A4">
        <w:trPr>
          <w:trHeight w:val="318"/>
        </w:trPr>
        <w:tc>
          <w:tcPr>
            <w:tcW w:w="2129" w:type="dxa"/>
            <w:vAlign w:val="center"/>
          </w:tcPr>
          <w:p w14:paraId="6FF3CCF8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1891" w:type="dxa"/>
            <w:vAlign w:val="center"/>
          </w:tcPr>
          <w:p w14:paraId="770B2F4A" w14:textId="77777777" w:rsidR="007175A4" w:rsidRPr="007175A4" w:rsidRDefault="007175A4" w:rsidP="00AB3C07">
            <w:pPr>
              <w:tabs>
                <w:tab w:val="left" w:pos="636"/>
                <w:tab w:val="center" w:pos="87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8.7</w:t>
            </w:r>
          </w:p>
        </w:tc>
        <w:tc>
          <w:tcPr>
            <w:tcW w:w="1440" w:type="dxa"/>
            <w:vAlign w:val="center"/>
          </w:tcPr>
          <w:p w14:paraId="03222AFD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7.9</w:t>
            </w:r>
          </w:p>
        </w:tc>
        <w:tc>
          <w:tcPr>
            <w:tcW w:w="1412" w:type="dxa"/>
            <w:vAlign w:val="center"/>
          </w:tcPr>
          <w:p w14:paraId="50D7DE30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0.16</w:t>
            </w:r>
          </w:p>
        </w:tc>
        <w:tc>
          <w:tcPr>
            <w:tcW w:w="2548" w:type="dxa"/>
            <w:vAlign w:val="center"/>
          </w:tcPr>
          <w:p w14:paraId="0473ACB6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0.90 (0.78-1.04)</w:t>
            </w:r>
          </w:p>
        </w:tc>
      </w:tr>
      <w:tr w:rsidR="007175A4" w14:paraId="24C8DC57" w14:textId="77777777" w:rsidTr="007175A4">
        <w:trPr>
          <w:trHeight w:val="318"/>
        </w:trPr>
        <w:tc>
          <w:tcPr>
            <w:tcW w:w="2129" w:type="dxa"/>
            <w:vAlign w:val="center"/>
          </w:tcPr>
          <w:p w14:paraId="22306597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U(K)</w:t>
            </w:r>
          </w:p>
        </w:tc>
        <w:tc>
          <w:tcPr>
            <w:tcW w:w="1891" w:type="dxa"/>
            <w:vAlign w:val="center"/>
          </w:tcPr>
          <w:p w14:paraId="35B60A0D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25.1</w:t>
            </w:r>
          </w:p>
        </w:tc>
        <w:tc>
          <w:tcPr>
            <w:tcW w:w="1440" w:type="dxa"/>
            <w:vAlign w:val="center"/>
          </w:tcPr>
          <w:p w14:paraId="23AC7768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25.9</w:t>
            </w:r>
          </w:p>
        </w:tc>
        <w:tc>
          <w:tcPr>
            <w:tcW w:w="1412" w:type="dxa"/>
            <w:vAlign w:val="center"/>
          </w:tcPr>
          <w:p w14:paraId="2A6D8CBA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0.37</w:t>
            </w:r>
          </w:p>
        </w:tc>
        <w:tc>
          <w:tcPr>
            <w:tcW w:w="2548" w:type="dxa"/>
            <w:vAlign w:val="center"/>
          </w:tcPr>
          <w:p w14:paraId="47BC7B09" w14:textId="77777777" w:rsidR="007175A4" w:rsidRPr="007175A4" w:rsidRDefault="007175A4" w:rsidP="00AB3C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A4">
              <w:rPr>
                <w:rFonts w:ascii="Times New Roman" w:hAnsi="Times New Roman" w:cs="Times New Roman"/>
                <w:b/>
              </w:rPr>
              <w:t>1.04 (.095-1.14)</w:t>
            </w:r>
          </w:p>
        </w:tc>
      </w:tr>
    </w:tbl>
    <w:p w14:paraId="158C0035" w14:textId="77777777" w:rsidR="00807B17" w:rsidRPr="00C31BDB" w:rsidRDefault="00807B17" w:rsidP="00BF23AB">
      <w:pPr>
        <w:ind w:left="720" w:hanging="720"/>
        <w:rPr>
          <w:rFonts w:ascii="Times New Roman" w:hAnsi="Times New Roman"/>
          <w:b/>
        </w:rPr>
      </w:pPr>
    </w:p>
    <w:p w14:paraId="1521397A" w14:textId="77777777" w:rsidR="00F858B5" w:rsidRDefault="00F858B5" w:rsidP="00BF23AB">
      <w:pPr>
        <w:rPr>
          <w:rFonts w:ascii="Times New Roman" w:hAnsi="Times New Roman"/>
          <w:sz w:val="20"/>
          <w:szCs w:val="20"/>
        </w:rPr>
      </w:pPr>
    </w:p>
    <w:p w14:paraId="545F4981" w14:textId="77777777" w:rsidR="00F858B5" w:rsidRDefault="00F858B5" w:rsidP="00BF23AB">
      <w:pPr>
        <w:rPr>
          <w:rFonts w:ascii="Times New Roman" w:hAnsi="Times New Roman"/>
          <w:sz w:val="20"/>
          <w:szCs w:val="20"/>
        </w:rPr>
      </w:pPr>
    </w:p>
    <w:p w14:paraId="03B53D97" w14:textId="1041631B" w:rsidR="00A41F2F" w:rsidRDefault="00A41F2F" w:rsidP="00BF23AB">
      <w:pPr>
        <w:spacing w:line="480" w:lineRule="auto"/>
        <w:rPr>
          <w:rFonts w:ascii="Times New Roman" w:hAnsi="Times New Roman"/>
          <w:b/>
        </w:rPr>
      </w:pPr>
    </w:p>
    <w:p w14:paraId="7C975F83" w14:textId="169A1A12" w:rsidR="00A41F2F" w:rsidRDefault="007A6725" w:rsidP="00BF23A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 </w:t>
      </w:r>
      <w:r w:rsidR="00A41F2F">
        <w:rPr>
          <w:rFonts w:ascii="Times New Roman" w:hAnsi="Times New Roman"/>
          <w:b/>
        </w:rPr>
        <w:t xml:space="preserve">1: </w:t>
      </w:r>
      <w:proofErr w:type="spellStart"/>
      <w:r w:rsidR="00A41F2F" w:rsidRPr="000C7257">
        <w:rPr>
          <w:rFonts w:ascii="Times New Roman" w:hAnsi="Times New Roman"/>
          <w:bCs/>
        </w:rPr>
        <w:t>mtDNA</w:t>
      </w:r>
      <w:proofErr w:type="spellEnd"/>
      <w:r w:rsidR="00A41F2F" w:rsidRPr="000C7257">
        <w:rPr>
          <w:rFonts w:ascii="Times New Roman" w:hAnsi="Times New Roman"/>
          <w:bCs/>
        </w:rPr>
        <w:t xml:space="preserve"> genetic grouping</w:t>
      </w:r>
      <w:r w:rsidR="00A41F2F" w:rsidRPr="000C7257">
        <w:rPr>
          <w:rFonts w:ascii="Times New Roman" w:hAnsi="Times New Roman"/>
        </w:rPr>
        <w:t xml:space="preserve">. Colors correspond to the traditional </w:t>
      </w:r>
      <w:proofErr w:type="spellStart"/>
      <w:r w:rsidR="00A41F2F" w:rsidRPr="000C7257">
        <w:rPr>
          <w:rFonts w:ascii="Times New Roman" w:hAnsi="Times New Roman"/>
        </w:rPr>
        <w:t>mtDNA</w:t>
      </w:r>
      <w:proofErr w:type="spellEnd"/>
      <w:r w:rsidR="00A41F2F" w:rsidRPr="000C7257">
        <w:rPr>
          <w:rFonts w:ascii="Times New Roman" w:hAnsi="Times New Roman"/>
        </w:rPr>
        <w:t xml:space="preserve"> haplogroups according to HaploGrep</w:t>
      </w:r>
      <w:r w:rsidR="00F40EBF">
        <w:rPr>
          <w:rFonts w:ascii="Times New Roman" w:hAnsi="Times New Roman"/>
        </w:rPr>
        <w:t>2</w:t>
      </w:r>
      <w:r w:rsidR="00A41F2F" w:rsidRPr="000C7257">
        <w:rPr>
          <w:rFonts w:ascii="Times New Roman" w:hAnsi="Times New Roman"/>
        </w:rPr>
        <w:t xml:space="preserve">.  The </w:t>
      </w:r>
      <w:r w:rsidR="007175A4">
        <w:rPr>
          <w:rFonts w:ascii="Times New Roman" w:hAnsi="Times New Roman"/>
        </w:rPr>
        <w:t xml:space="preserve">four </w:t>
      </w:r>
      <w:r w:rsidR="00A41F2F" w:rsidRPr="000C7257">
        <w:rPr>
          <w:rFonts w:ascii="Times New Roman" w:hAnsi="Times New Roman"/>
        </w:rPr>
        <w:t>clear groups defined by first and second dimensions are highlighted.</w:t>
      </w:r>
    </w:p>
    <w:p w14:paraId="52AB179D" w14:textId="77777777" w:rsidR="00CF4E2E" w:rsidRDefault="00CF4E2E" w:rsidP="00BF23AB">
      <w:pPr>
        <w:spacing w:line="480" w:lineRule="auto"/>
        <w:rPr>
          <w:rFonts w:ascii="Times New Roman" w:hAnsi="Times New Roman"/>
        </w:rPr>
      </w:pPr>
    </w:p>
    <w:p w14:paraId="420EAE5A" w14:textId="13D49F2A" w:rsidR="00CF4E2E" w:rsidRDefault="005E7B74" w:rsidP="00CF4E2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S1 Fig</w:t>
      </w:r>
      <w:r w:rsidR="00CF4E2E" w:rsidRPr="000C7257">
        <w:rPr>
          <w:rFonts w:ascii="Times New Roman" w:hAnsi="Times New Roman"/>
          <w:b/>
          <w:bCs/>
        </w:rPr>
        <w:t xml:space="preserve">: </w:t>
      </w:r>
      <w:r w:rsidR="00CF4E2E" w:rsidRPr="000C7257">
        <w:rPr>
          <w:rFonts w:ascii="Times New Roman" w:hAnsi="Times New Roman"/>
          <w:b/>
        </w:rPr>
        <w:t xml:space="preserve"> </w:t>
      </w:r>
      <w:r w:rsidR="00CF4E2E" w:rsidRPr="000C7257">
        <w:rPr>
          <w:rFonts w:ascii="Times New Roman" w:hAnsi="Times New Roman"/>
          <w:bCs/>
        </w:rPr>
        <w:t>Imputation accuracy</w:t>
      </w:r>
      <w:r w:rsidR="00CF4E2E" w:rsidRPr="000C7257">
        <w:rPr>
          <w:rFonts w:ascii="Times New Roman" w:hAnsi="Times New Roman"/>
        </w:rPr>
        <w:t xml:space="preserve">. The axis Y shows concordance percentages between genotyped and imputed data sets for each of SNP present in the Illumina </w:t>
      </w:r>
      <w:proofErr w:type="spellStart"/>
      <w:r w:rsidR="00CF4E2E" w:rsidRPr="000C7257">
        <w:rPr>
          <w:rFonts w:ascii="Times New Roman" w:hAnsi="Times New Roman"/>
        </w:rPr>
        <w:t>HumanExome</w:t>
      </w:r>
      <w:proofErr w:type="spellEnd"/>
      <w:r w:rsidR="00CF4E2E" w:rsidRPr="000C7257">
        <w:rPr>
          <w:rFonts w:ascii="Times New Roman" w:hAnsi="Times New Roman"/>
        </w:rPr>
        <w:t xml:space="preserve"> arrays (coding region).  </w:t>
      </w:r>
    </w:p>
    <w:p w14:paraId="5A008443" w14:textId="4FD8A293" w:rsidR="00CF4E2E" w:rsidRDefault="005E7B74" w:rsidP="00CF4E2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S2 Fig</w:t>
      </w:r>
      <w:r w:rsidR="00CF4E2E" w:rsidRPr="000C7257">
        <w:rPr>
          <w:rFonts w:ascii="Times New Roman" w:hAnsi="Times New Roman"/>
          <w:b/>
          <w:bCs/>
        </w:rPr>
        <w:t>:</w:t>
      </w:r>
      <w:r w:rsidR="00CF4E2E" w:rsidRPr="000C7257">
        <w:rPr>
          <w:rFonts w:ascii="Times New Roman" w:hAnsi="Times New Roman"/>
        </w:rPr>
        <w:t xml:space="preserve"> Comparison of imputed SNPs frequencies between our study and </w:t>
      </w:r>
      <w:proofErr w:type="spellStart"/>
      <w:r w:rsidR="00CF4E2E" w:rsidRPr="000C7257">
        <w:rPr>
          <w:rFonts w:ascii="Times New Roman" w:hAnsi="Times New Roman"/>
        </w:rPr>
        <w:t>Saxena</w:t>
      </w:r>
      <w:proofErr w:type="spellEnd"/>
      <w:r w:rsidR="00CF4E2E" w:rsidRPr="000C7257">
        <w:rPr>
          <w:rFonts w:ascii="Times New Roman" w:hAnsi="Times New Roman"/>
        </w:rPr>
        <w:t xml:space="preserve"> et al</w:t>
      </w:r>
      <w:r w:rsidR="00CF4E2E">
        <w:rPr>
          <w:rFonts w:ascii="Times New Roman" w:hAnsi="Times New Roman"/>
        </w:rPr>
        <w:fldChar w:fldCharType="begin"/>
      </w:r>
      <w:ins w:id="226" w:author="CAMH User" w:date="2018-01-10T12:37:00Z">
        <w:r w:rsidR="006B5A2F">
          <w:rPr>
            <w:rFonts w:ascii="Times New Roman" w:hAnsi="Times New Roman"/>
          </w:rPr>
          <w:instrText xml:space="preserve"> ADDIN EN.CITE &lt;EndNote&gt;&lt;Cite&gt;&lt;Author&gt;Saxena&lt;/Author&gt;&lt;Year&gt;2006&lt;/Year&gt;&lt;RecNum&gt;245&lt;/RecNum&gt;&lt;DisplayText&gt;[25]&lt;/DisplayText&gt;&lt;record&gt;&lt;rec-number&gt;245&lt;/rec-number&gt;&lt;foreign-keys&gt;&lt;key app="EN" db-id="z9p9e9sf8fvdrzedp505e9rdtfzfdeersp0r" timestamp="0"&gt;245&lt;/key&gt;&lt;/foreign-keys&gt;&lt;ref-type name="Journal Article"&gt;17&lt;/ref-type&gt;&lt;contributors&gt;&lt;authors&gt;&lt;author&gt;Saxena, R.&lt;/author&gt;&lt;author&gt;de Bakker, P. I.&lt;/author&gt;&lt;author&gt;Singer, K.&lt;/author&gt;&lt;author&gt;Mootha, V.&lt;/author&gt;&lt;author&gt;Burtt, N.&lt;/author&gt;&lt;author&gt;Hirschhorn, J. N.&lt;/author&gt;&lt;author&gt;Gaudet, D.&lt;/author&gt;&lt;author&gt;Isomaa, B.&lt;/author&gt;&lt;author&gt;Daly, M. J.&lt;/author&gt;&lt;author&gt;Groop, L.&lt;/author&gt;&lt;author&gt;Ardlie, K. G.&lt;/author&gt;&lt;author&gt;Altshuler, D.&lt;/author&gt;&lt;/authors&gt;&lt;/contributors&gt;&lt;auth-address&gt;Center for Human Genetic Research, Massachusetts General Hospital, Boston, 02114, USA.&lt;/auth-address&gt;&lt;titles&gt;&lt;title&gt;Comprehensive association testing of common mitochondrial DNA variation in metabolic disease&lt;/title&gt;&lt;secondary-title&gt;Am J Hum Genet&lt;/secondary-title&gt;&lt;/titles&gt;&lt;periodical&gt;&lt;full-title&gt;Am J Hum Genet&lt;/full-title&gt;&lt;/periodical&gt;&lt;pages&gt;54-61&lt;/pages&gt;&lt;volume&gt;79&lt;/volume&gt;&lt;number&gt;1&lt;/number&gt;&lt;edition&gt;2006/06/15&lt;/edition&gt;&lt;keywords&gt;&lt;keyword&gt;Body Mass Index&lt;/keyword&gt;&lt;keyword&gt;Case-Control Studies&lt;/keyword&gt;&lt;keyword&gt;DNA, Mitochondrial/*genetics&lt;/keyword&gt;&lt;keyword&gt;Diabetes Mellitus, Type 2/*genetics&lt;/keyword&gt;&lt;keyword&gt;Humans&lt;/keyword&gt;&lt;keyword&gt;Metabolic Diseases/*genetics&lt;/keyword&gt;&lt;keyword&gt;Polymorphism, Single Nucleotide&lt;/keyword&gt;&lt;/keywords&gt;&lt;dates&gt;&lt;year&gt;2006&lt;/year&gt;&lt;pub-dates&gt;&lt;date&gt;Jul&lt;/date&gt;&lt;/pub-dates&gt;&lt;/dates&gt;&lt;isbn&gt;0002-9297 (Print)&amp;#xD;0002-9297 (Linking)&lt;/isbn&gt;&lt;accession-num&gt;16773565&lt;/accession-num&gt;&lt;urls&gt;&lt;related-urls&gt;&lt;url&gt;http://www.ncbi.nlm.nih.gov/entrez/query.fcgi?cmd=Retrieve&amp;amp;db=PubMed&amp;amp;dopt=Citation&amp;amp;list_uids=16773565&lt;/url&gt;&lt;/related-urls&gt;&lt;/urls&gt;&lt;electronic-resource-num&gt;S0002-9297(07)60005-6 [pii]&amp;#xD;10.1086/504926&lt;/electronic-resource-num&gt;&lt;language&gt;eng&lt;/language&gt;&lt;/record&gt;&lt;/Cite&gt;&lt;/EndNote&gt;</w:instrText>
        </w:r>
      </w:ins>
      <w:del w:id="227" w:author="CAMH User" w:date="2018-01-10T12:25:00Z">
        <w:r w:rsidR="003805BB" w:rsidDel="00773103">
          <w:rPr>
            <w:rFonts w:ascii="Times New Roman" w:hAnsi="Times New Roman"/>
          </w:rPr>
          <w:delInstrText xml:space="preserve"> ADDIN EN.CITE &lt;EndNote&gt;&lt;Cite&gt;&lt;Author&gt;Saxena&lt;/Author&gt;&lt;Year&gt;2006&lt;/Year&gt;&lt;RecNum&gt;245&lt;/RecNum&gt;&lt;DisplayText&gt;[25]&lt;/DisplayText&gt;&lt;record&gt;&lt;rec-number&gt;245&lt;/rec-number&gt;&lt;foreign-keys&gt;&lt;key app="EN" db-id="z9p9e9sf8fvdrzedp505e9rdtfzfdeersp0r" timestamp="0"&gt;245&lt;/key&gt;&lt;/foreign-keys&gt;&lt;ref-type name="Journal Article"&gt;17&lt;/ref-type&gt;&lt;contributors&gt;&lt;authors&gt;&lt;author&gt;Saxena, R.&lt;/author&gt;&lt;author&gt;de Bakker, P. I.&lt;/author&gt;&lt;author&gt;Singer, K.&lt;/author&gt;&lt;author&gt;Mootha, V.&lt;/author&gt;&lt;author&gt;Burtt, N.&lt;/author&gt;&lt;author&gt;Hirschhorn, J. N.&lt;/author&gt;&lt;author&gt;Gaudet, D.&lt;/author&gt;&lt;author&gt;Isomaa, B.&lt;/author&gt;&lt;author&gt;Daly, M. J.&lt;/author&gt;&lt;author&gt;Groop, L.&lt;/author&gt;&lt;author&gt;Ardlie, K. G.&lt;/author&gt;&lt;author&gt;Altshuler, D.&lt;/author&gt;&lt;/authors&gt;&lt;/contributors&gt;&lt;auth-address&gt;Center for Human Genetic Research, Massachusetts General Hospital, Boston, 02114, USA.&lt;/auth-address&gt;&lt;titles&gt;&lt;title&gt;Comprehensive association testing of common mitochondrial DNA variation in metabolic disease&lt;/title&gt;&lt;secondary-title&gt;Am J Hum Genet&lt;/secondary-title&gt;&lt;/titles&gt;&lt;periodical&gt;&lt;full-title&gt;Am J Hum Genet&lt;/full-title&gt;&lt;/periodical&gt;&lt;pages&gt;54-61&lt;/pages&gt;&lt;volume&gt;79&lt;/volume&gt;&lt;number&gt;1&lt;/number&gt;&lt;edition&gt;2006/06/15&lt;/edition&gt;&lt;keywords&gt;&lt;keyword&gt;Body Mass Index&lt;/keyword&gt;&lt;keyword&gt;Case-Control Studies&lt;/keyword&gt;&lt;keyword&gt;DNA, Mitochondrial/*genetics&lt;/keyword&gt;&lt;keyword&gt;Diabetes Mellitus, Type 2/*genetics&lt;/keyword&gt;&lt;keyword&gt;Humans&lt;/keyword&gt;&lt;keyword&gt;Metabolic Diseases/*genetics&lt;/keyword&gt;&lt;keyword&gt;Polymorphism, Single Nucleotide&lt;/keyword&gt;&lt;/keywords&gt;&lt;dates&gt;&lt;year&gt;2006&lt;/year&gt;&lt;pub-dates&gt;&lt;date&gt;Jul&lt;/date&gt;&lt;/pub-dates&gt;&lt;/dates&gt;&lt;isbn&gt;0002-9297 (Print)&amp;#xD;0002-9297 (Linking)&lt;/isbn&gt;&lt;accession-num&gt;16773565&lt;/accession-num&gt;&lt;urls&gt;&lt;related-urls&gt;&lt;url&gt;http://www.ncbi.nlm.nih.gov/entrez/query.fcgi?cmd=Retrieve&amp;amp;db=PubMed&amp;amp;dopt=Citation&amp;amp;list_uids=16773565&lt;/url&gt;&lt;/related-urls&gt;&lt;/urls&gt;&lt;electronic-resource-num&gt;S0002-9297(07)60005-6 [pii]&amp;#xD;10.1086/504926&lt;/electronic-resource-num&gt;&lt;language&gt;eng&lt;/language&gt;&lt;/record&gt;&lt;/Cite&gt;&lt;/EndNote&gt;</w:delInstrText>
        </w:r>
      </w:del>
      <w:r w:rsidR="00CF4E2E">
        <w:rPr>
          <w:rFonts w:ascii="Times New Roman" w:hAnsi="Times New Roman"/>
        </w:rPr>
        <w:fldChar w:fldCharType="separate"/>
      </w:r>
      <w:ins w:id="228" w:author="CAMH User" w:date="2018-01-10T12:37:00Z">
        <w:r w:rsidR="006B5A2F">
          <w:rPr>
            <w:rFonts w:ascii="Times New Roman" w:hAnsi="Times New Roman"/>
            <w:noProof/>
          </w:rPr>
          <w:t>[</w:t>
        </w:r>
        <w:r w:rsidR="006B5A2F">
          <w:rPr>
            <w:rFonts w:ascii="Times New Roman" w:hAnsi="Times New Roman"/>
            <w:noProof/>
          </w:rPr>
          <w:fldChar w:fldCharType="begin"/>
        </w:r>
        <w:r w:rsidR="006B5A2F">
          <w:rPr>
            <w:rFonts w:ascii="Times New Roman" w:hAnsi="Times New Roman"/>
            <w:noProof/>
          </w:rPr>
          <w:instrText xml:space="preserve"> HYPERLINK \l "_ENREF_25" \o "Saxena, 2006 #245" </w:instrText>
        </w:r>
      </w:ins>
      <w:r w:rsidR="006B5A2F">
        <w:rPr>
          <w:rFonts w:ascii="Times New Roman" w:hAnsi="Times New Roman"/>
          <w:noProof/>
        </w:rPr>
        <w:fldChar w:fldCharType="separate"/>
      </w:r>
      <w:ins w:id="229" w:author="CAMH User" w:date="2018-01-10T12:37:00Z">
        <w:r w:rsidR="006B5A2F">
          <w:rPr>
            <w:rFonts w:ascii="Times New Roman" w:hAnsi="Times New Roman"/>
            <w:noProof/>
          </w:rPr>
          <w:t>25</w:t>
        </w:r>
        <w:r w:rsidR="006B5A2F">
          <w:rPr>
            <w:rFonts w:ascii="Times New Roman" w:hAnsi="Times New Roman"/>
            <w:noProof/>
          </w:rPr>
          <w:fldChar w:fldCharType="end"/>
        </w:r>
        <w:r w:rsidR="006B5A2F">
          <w:rPr>
            <w:rFonts w:ascii="Times New Roman" w:hAnsi="Times New Roman"/>
            <w:noProof/>
          </w:rPr>
          <w:t>]</w:t>
        </w:r>
      </w:ins>
      <w:del w:id="230" w:author="CAMH User" w:date="2018-01-10T12:25:00Z">
        <w:r w:rsidR="003805BB" w:rsidDel="00773103">
          <w:rPr>
            <w:rFonts w:ascii="Times New Roman" w:hAnsi="Times New Roman"/>
            <w:noProof/>
          </w:rPr>
          <w:delText>[</w:delText>
        </w:r>
      </w:del>
      <w:del w:id="231" w:author="CAMH User" w:date="2018-01-10T12:15:00Z">
        <w:r w:rsidR="003805BB" w:rsidDel="009D0CFA">
          <w:rPr>
            <w:rFonts w:ascii="Times New Roman" w:hAnsi="Times New Roman"/>
            <w:noProof/>
          </w:rPr>
          <w:delText>25</w:delText>
        </w:r>
      </w:del>
      <w:del w:id="232" w:author="CAMH User" w:date="2018-01-10T12:25:00Z">
        <w:r w:rsidR="003805BB" w:rsidDel="00773103">
          <w:rPr>
            <w:rFonts w:ascii="Times New Roman" w:hAnsi="Times New Roman"/>
            <w:noProof/>
          </w:rPr>
          <w:delText>]</w:delText>
        </w:r>
      </w:del>
      <w:r w:rsidR="00CF4E2E">
        <w:rPr>
          <w:rFonts w:ascii="Times New Roman" w:hAnsi="Times New Roman"/>
        </w:rPr>
        <w:fldChar w:fldCharType="end"/>
      </w:r>
      <w:r w:rsidR="00CF4E2E" w:rsidRPr="000C7257">
        <w:rPr>
          <w:rFonts w:ascii="Times New Roman" w:hAnsi="Times New Roman"/>
        </w:rPr>
        <w:t>.</w:t>
      </w:r>
    </w:p>
    <w:p w14:paraId="26F2D02B" w14:textId="559650D4" w:rsidR="00B10722" w:rsidRDefault="005E7B74" w:rsidP="00B10722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S3 Fig</w:t>
      </w:r>
      <w:r w:rsidR="00B10722" w:rsidRPr="000C7257">
        <w:rPr>
          <w:rFonts w:ascii="Times New Roman" w:hAnsi="Times New Roman"/>
          <w:b/>
          <w:bCs/>
        </w:rPr>
        <w:t xml:space="preserve">: </w:t>
      </w:r>
      <w:r w:rsidR="00B10722" w:rsidRPr="000C7257">
        <w:rPr>
          <w:rFonts w:ascii="Times New Roman" w:hAnsi="Times New Roman"/>
          <w:b/>
        </w:rPr>
        <w:t xml:space="preserve"> </w:t>
      </w:r>
      <w:proofErr w:type="spellStart"/>
      <w:r w:rsidR="00B10722" w:rsidRPr="000C7257">
        <w:rPr>
          <w:rFonts w:ascii="Times New Roman" w:hAnsi="Times New Roman"/>
          <w:bCs/>
        </w:rPr>
        <w:t>mtDNA</w:t>
      </w:r>
      <w:proofErr w:type="spellEnd"/>
      <w:r w:rsidR="00B10722" w:rsidRPr="000C7257">
        <w:rPr>
          <w:rFonts w:ascii="Times New Roman" w:hAnsi="Times New Roman"/>
          <w:bCs/>
        </w:rPr>
        <w:t xml:space="preserve"> genetic grouping</w:t>
      </w:r>
      <w:r w:rsidR="00B10722">
        <w:rPr>
          <w:rFonts w:ascii="Times New Roman" w:hAnsi="Times New Roman"/>
          <w:bCs/>
        </w:rPr>
        <w:t xml:space="preserve"> using genotyped data only</w:t>
      </w:r>
      <w:r w:rsidR="00B10722" w:rsidRPr="000C7257">
        <w:rPr>
          <w:rFonts w:ascii="Times New Roman" w:hAnsi="Times New Roman"/>
        </w:rPr>
        <w:t xml:space="preserve">. Colors correspond to the traditional </w:t>
      </w:r>
      <w:proofErr w:type="spellStart"/>
      <w:r w:rsidR="00B10722" w:rsidRPr="000C7257">
        <w:rPr>
          <w:rFonts w:ascii="Times New Roman" w:hAnsi="Times New Roman"/>
        </w:rPr>
        <w:t>mtDNA</w:t>
      </w:r>
      <w:proofErr w:type="spellEnd"/>
      <w:r w:rsidR="00B10722" w:rsidRPr="000C7257">
        <w:rPr>
          <w:rFonts w:ascii="Times New Roman" w:hAnsi="Times New Roman"/>
        </w:rPr>
        <w:t xml:space="preserve"> haplogroups according to HaploGrep</w:t>
      </w:r>
      <w:r w:rsidR="00F40EBF">
        <w:rPr>
          <w:rFonts w:ascii="Times New Roman" w:hAnsi="Times New Roman"/>
        </w:rPr>
        <w:t>2</w:t>
      </w:r>
      <w:r w:rsidR="00B10722" w:rsidRPr="000C7257">
        <w:rPr>
          <w:rFonts w:ascii="Times New Roman" w:hAnsi="Times New Roman"/>
        </w:rPr>
        <w:t xml:space="preserve">.  The </w:t>
      </w:r>
      <w:r w:rsidR="00B10722">
        <w:rPr>
          <w:rFonts w:ascii="Times New Roman" w:hAnsi="Times New Roman"/>
        </w:rPr>
        <w:t>three</w:t>
      </w:r>
      <w:r w:rsidR="00B10722" w:rsidRPr="000C7257">
        <w:rPr>
          <w:rFonts w:ascii="Times New Roman" w:hAnsi="Times New Roman"/>
        </w:rPr>
        <w:t xml:space="preserve"> clear groups defined by first and second dimensions are highlighted.</w:t>
      </w:r>
    </w:p>
    <w:p w14:paraId="52F1AF1D" w14:textId="67468EEB" w:rsidR="00B10722" w:rsidRDefault="005E7B74" w:rsidP="00CF4E2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S1 Table</w:t>
      </w:r>
      <w:r w:rsidR="00B10722" w:rsidRPr="000C7257">
        <w:rPr>
          <w:rFonts w:ascii="Times New Roman" w:hAnsi="Times New Roman"/>
          <w:b/>
          <w:bCs/>
        </w:rPr>
        <w:t xml:space="preserve">: </w:t>
      </w:r>
      <w:r w:rsidR="00B10722" w:rsidRPr="000C7257">
        <w:rPr>
          <w:rFonts w:ascii="Times New Roman" w:hAnsi="Times New Roman"/>
          <w:b/>
        </w:rPr>
        <w:t xml:space="preserve"> </w:t>
      </w:r>
      <w:r w:rsidR="00413221">
        <w:rPr>
          <w:rFonts w:ascii="Times New Roman" w:hAnsi="Times New Roman"/>
          <w:color w:val="000000"/>
          <w:szCs w:val="22"/>
        </w:rPr>
        <w:t xml:space="preserve">Information regarding the genotypes for </w:t>
      </w:r>
      <w:r w:rsidR="00D16997" w:rsidRPr="001231F2">
        <w:rPr>
          <w:rFonts w:ascii="Times New Roman" w:hAnsi="Times New Roman"/>
          <w:color w:val="000000"/>
          <w:szCs w:val="22"/>
        </w:rPr>
        <w:t xml:space="preserve">common </w:t>
      </w:r>
      <w:r w:rsidR="00413221">
        <w:rPr>
          <w:rFonts w:ascii="Times New Roman" w:hAnsi="Times New Roman"/>
          <w:color w:val="000000"/>
          <w:szCs w:val="22"/>
        </w:rPr>
        <w:t xml:space="preserve">SNPs </w:t>
      </w:r>
      <w:proofErr w:type="gramStart"/>
      <w:r w:rsidR="00413221">
        <w:rPr>
          <w:rFonts w:ascii="Times New Roman" w:hAnsi="Times New Roman"/>
          <w:color w:val="000000"/>
          <w:szCs w:val="22"/>
        </w:rPr>
        <w:t>present</w:t>
      </w:r>
      <w:proofErr w:type="gramEnd"/>
      <w:r w:rsidR="00413221">
        <w:rPr>
          <w:rFonts w:ascii="Times New Roman" w:hAnsi="Times New Roman"/>
          <w:color w:val="000000"/>
          <w:szCs w:val="22"/>
        </w:rPr>
        <w:t xml:space="preserve"> in the </w:t>
      </w:r>
      <w:r w:rsidR="00413221" w:rsidRPr="00C31BDB">
        <w:rPr>
          <w:rFonts w:ascii="Times New Roman" w:hAnsi="Times New Roman"/>
        </w:rPr>
        <w:t xml:space="preserve">Illumina </w:t>
      </w:r>
      <w:proofErr w:type="spellStart"/>
      <w:r w:rsidR="00413221" w:rsidRPr="00C31BDB">
        <w:rPr>
          <w:rFonts w:ascii="Times New Roman" w:hAnsi="Times New Roman"/>
        </w:rPr>
        <w:t>HumanExome</w:t>
      </w:r>
      <w:proofErr w:type="spellEnd"/>
      <w:r w:rsidR="00413221" w:rsidRPr="00C31BDB">
        <w:rPr>
          <w:rFonts w:ascii="Times New Roman" w:hAnsi="Times New Roman"/>
        </w:rPr>
        <w:t xml:space="preserve"> arrays</w:t>
      </w:r>
    </w:p>
    <w:p w14:paraId="3439E031" w14:textId="5A943F54" w:rsidR="00FC1D56" w:rsidRDefault="005E7B74" w:rsidP="00061A77">
      <w:pPr>
        <w:spacing w:line="48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b/>
          <w:bCs/>
        </w:rPr>
        <w:t>S2 Table</w:t>
      </w:r>
      <w:r w:rsidR="00413221" w:rsidRPr="000C7257">
        <w:rPr>
          <w:rFonts w:ascii="Times New Roman" w:hAnsi="Times New Roman"/>
          <w:b/>
          <w:bCs/>
        </w:rPr>
        <w:t xml:space="preserve">: </w:t>
      </w:r>
      <w:r w:rsidR="00413221" w:rsidRPr="000C7257">
        <w:rPr>
          <w:rFonts w:ascii="Times New Roman" w:hAnsi="Times New Roman"/>
          <w:b/>
        </w:rPr>
        <w:t xml:space="preserve"> </w:t>
      </w:r>
      <w:r w:rsidR="00413221">
        <w:rPr>
          <w:rFonts w:ascii="Times New Roman" w:hAnsi="Times New Roman"/>
          <w:color w:val="000000"/>
          <w:szCs w:val="22"/>
        </w:rPr>
        <w:t>Haplogroups identified in this study</w:t>
      </w:r>
      <w:r w:rsidR="00886AFD">
        <w:rPr>
          <w:rFonts w:ascii="Times New Roman" w:hAnsi="Times New Roman"/>
          <w:color w:val="000000"/>
          <w:szCs w:val="22"/>
        </w:rPr>
        <w:t xml:space="preserve"> </w:t>
      </w:r>
      <w:r w:rsidR="00886AFD" w:rsidRPr="001231F2">
        <w:rPr>
          <w:rFonts w:ascii="Times New Roman" w:hAnsi="Times New Roman"/>
          <w:color w:val="000000"/>
          <w:szCs w:val="22"/>
        </w:rPr>
        <w:t xml:space="preserve">using imputed </w:t>
      </w:r>
      <w:proofErr w:type="spellStart"/>
      <w:r w:rsidR="00886AFD" w:rsidRPr="001231F2">
        <w:rPr>
          <w:rFonts w:ascii="Times New Roman" w:hAnsi="Times New Roman"/>
          <w:color w:val="000000"/>
          <w:szCs w:val="22"/>
        </w:rPr>
        <w:t>mtDNA</w:t>
      </w:r>
      <w:proofErr w:type="spellEnd"/>
      <w:r w:rsidR="00886AFD" w:rsidRPr="001231F2">
        <w:rPr>
          <w:rFonts w:ascii="Times New Roman" w:hAnsi="Times New Roman"/>
          <w:color w:val="000000"/>
          <w:szCs w:val="22"/>
        </w:rPr>
        <w:t xml:space="preserve"> data</w:t>
      </w:r>
    </w:p>
    <w:p w14:paraId="56382B63" w14:textId="5B93C618" w:rsidR="00A41F2F" w:rsidRDefault="005E7B74" w:rsidP="00061A77">
      <w:pPr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S3 Table</w:t>
      </w:r>
      <w:r w:rsidR="00412C22">
        <w:rPr>
          <w:rFonts w:ascii="Times New Roman" w:hAnsi="Times New Roman"/>
          <w:b/>
        </w:rPr>
        <w:t xml:space="preserve">: </w:t>
      </w:r>
      <w:r w:rsidR="00412C22">
        <w:rPr>
          <w:rFonts w:ascii="Times New Roman" w:hAnsi="Times New Roman"/>
        </w:rPr>
        <w:t>List of haplotypes (genotyped/imputed SNPs) found in this study</w:t>
      </w:r>
      <w:r w:rsidR="00A41F2F">
        <w:rPr>
          <w:rFonts w:ascii="Times New Roman" w:hAnsi="Times New Roman"/>
          <w:b/>
        </w:rPr>
        <w:br w:type="page"/>
      </w:r>
    </w:p>
    <w:p w14:paraId="6993F60E" w14:textId="77777777" w:rsidR="00A41F2F" w:rsidRPr="0057485A" w:rsidRDefault="00A41F2F" w:rsidP="00BF23AB">
      <w:pPr>
        <w:spacing w:line="480" w:lineRule="auto"/>
        <w:rPr>
          <w:rFonts w:ascii="Times New Roman" w:hAnsi="Times New Roman"/>
          <w:b/>
          <w:sz w:val="36"/>
          <w:szCs w:val="36"/>
          <w:lang w:val="de-DE"/>
        </w:rPr>
      </w:pPr>
      <w:r w:rsidRPr="0057485A">
        <w:rPr>
          <w:rFonts w:ascii="Times New Roman" w:hAnsi="Times New Roman"/>
          <w:b/>
          <w:sz w:val="36"/>
          <w:szCs w:val="36"/>
          <w:lang w:val="de-DE"/>
        </w:rPr>
        <w:lastRenderedPageBreak/>
        <w:t>References</w:t>
      </w:r>
    </w:p>
    <w:p w14:paraId="04892930" w14:textId="77777777" w:rsidR="006B5A2F" w:rsidRPr="006B5A2F" w:rsidRDefault="00A41F2F" w:rsidP="006B5A2F">
      <w:pPr>
        <w:pStyle w:val="EndNoteBibliography"/>
        <w:ind w:left="720" w:hanging="720"/>
        <w:rPr>
          <w:ins w:id="233" w:author="CAMH User" w:date="2018-01-10T12:37:00Z"/>
        </w:rPr>
      </w:pPr>
      <w:r w:rsidRPr="00061A77">
        <w:fldChar w:fldCharType="begin"/>
      </w:r>
      <w:r w:rsidRPr="00061A77">
        <w:rPr>
          <w:lang w:val="de-DE"/>
        </w:rPr>
        <w:instrText xml:space="preserve"> ADDIN EN.REFLIST </w:instrText>
      </w:r>
      <w:r w:rsidRPr="00061A77">
        <w:fldChar w:fldCharType="separate"/>
      </w:r>
      <w:bookmarkStart w:id="234" w:name="_ENREF_1"/>
      <w:ins w:id="235" w:author="CAMH User" w:date="2018-01-10T12:37:00Z">
        <w:r w:rsidR="006B5A2F" w:rsidRPr="006B5A2F">
          <w:t>1. Ripke S NB, Corvin A, Walters JT, Farh KH, Holmans PA et al (2014) Biological insights from 108 schizophrenia-associated genetic loci. Nature 511: 421-427.</w:t>
        </w:r>
        <w:bookmarkEnd w:id="234"/>
      </w:ins>
    </w:p>
    <w:p w14:paraId="5B965B08" w14:textId="77777777" w:rsidR="006B5A2F" w:rsidRPr="006B5A2F" w:rsidRDefault="006B5A2F">
      <w:pPr>
        <w:pStyle w:val="EndNoteBibliography"/>
        <w:ind w:left="720" w:hanging="720"/>
        <w:rPr>
          <w:ins w:id="236" w:author="CAMH User" w:date="2018-01-10T12:37:00Z"/>
        </w:rPr>
      </w:pPr>
      <w:bookmarkStart w:id="237" w:name="_ENREF_2"/>
      <w:ins w:id="238" w:author="CAMH User" w:date="2018-01-10T12:37:00Z">
        <w:r w:rsidRPr="006B5A2F">
          <w:t>2. Ripke S, O'Dushlaine C, Chambert K, Moran JL, Kahler AK, et al. (2013) Genome-wide association analysis identifies 13 new risk loci for schizophrenia. Nat Genet 45: 1150-1159.</w:t>
        </w:r>
        <w:bookmarkEnd w:id="237"/>
      </w:ins>
    </w:p>
    <w:p w14:paraId="54AFBB67" w14:textId="77777777" w:rsidR="006B5A2F" w:rsidRPr="006B5A2F" w:rsidRDefault="006B5A2F">
      <w:pPr>
        <w:pStyle w:val="EndNoteBibliography"/>
        <w:ind w:left="720" w:hanging="720"/>
        <w:rPr>
          <w:ins w:id="239" w:author="CAMH User" w:date="2018-01-10T12:37:00Z"/>
        </w:rPr>
      </w:pPr>
      <w:bookmarkStart w:id="240" w:name="_ENREF_3"/>
      <w:ins w:id="241" w:author="CAMH User" w:date="2018-01-10T12:37:00Z">
        <w:r w:rsidRPr="006B5A2F">
          <w:t>3. Goncalves VF, Andreazza AC, Kennedy JL (2014) Mitochondrial dysfunction in schizophrenia: an evolutionary perspective. Hum Genet.</w:t>
        </w:r>
        <w:bookmarkEnd w:id="240"/>
      </w:ins>
    </w:p>
    <w:p w14:paraId="3AF217EA" w14:textId="77777777" w:rsidR="006B5A2F" w:rsidRPr="006B5A2F" w:rsidRDefault="006B5A2F">
      <w:pPr>
        <w:pStyle w:val="EndNoteBibliography"/>
        <w:ind w:left="720" w:hanging="720"/>
        <w:rPr>
          <w:ins w:id="242" w:author="CAMH User" w:date="2018-01-10T12:37:00Z"/>
          <w:lang w:val="pt-BR"/>
          <w:rPrChange w:id="243" w:author="CAMH User" w:date="2018-01-10T12:37:00Z">
            <w:rPr>
              <w:ins w:id="244" w:author="CAMH User" w:date="2018-01-10T12:37:00Z"/>
            </w:rPr>
          </w:rPrChange>
        </w:rPr>
      </w:pPr>
      <w:bookmarkStart w:id="245" w:name="_ENREF_4"/>
      <w:ins w:id="246" w:author="CAMH User" w:date="2018-01-10T12:37:00Z">
        <w:r w:rsidRPr="006B5A2F">
          <w:t xml:space="preserve">4. O'Dushlaine C RL, Lee PH, Duncan L, Parikshak NN, Newhouse S et al (2015) Psychiatric genome-wide association study analyses implicate neuronal, immune and histone pathways. </w:t>
        </w:r>
        <w:r w:rsidRPr="006B5A2F">
          <w:rPr>
            <w:lang w:val="pt-BR"/>
            <w:rPrChange w:id="247" w:author="CAMH User" w:date="2018-01-10T12:37:00Z">
              <w:rPr/>
            </w:rPrChange>
          </w:rPr>
          <w:t>Nat Neurosci 18: 199-209.</w:t>
        </w:r>
        <w:bookmarkEnd w:id="245"/>
      </w:ins>
    </w:p>
    <w:p w14:paraId="0611B662" w14:textId="77777777" w:rsidR="006B5A2F" w:rsidRPr="006B5A2F" w:rsidRDefault="006B5A2F">
      <w:pPr>
        <w:pStyle w:val="EndNoteBibliography"/>
        <w:ind w:left="720" w:hanging="720"/>
        <w:rPr>
          <w:ins w:id="248" w:author="CAMH User" w:date="2018-01-10T12:37:00Z"/>
        </w:rPr>
      </w:pPr>
      <w:bookmarkStart w:id="249" w:name="_ENREF_5"/>
      <w:ins w:id="250" w:author="CAMH User" w:date="2018-01-10T12:37:00Z">
        <w:r w:rsidRPr="006B5A2F">
          <w:rPr>
            <w:lang w:val="pt-BR"/>
            <w:rPrChange w:id="251" w:author="CAMH User" w:date="2018-01-10T12:37:00Z">
              <w:rPr/>
            </w:rPrChange>
          </w:rPr>
          <w:t xml:space="preserve">5. Amar S, Shamir A, Ovadia O, Blanaru M, Reshef A, et al. </w:t>
        </w:r>
        <w:r w:rsidRPr="006B5A2F">
          <w:t>(2007) Mitochondrial DNA HV lineage increases the susceptibility to schizophrenia among Israeli Arabs. Schizophr Res 94: 354-358.</w:t>
        </w:r>
        <w:bookmarkEnd w:id="249"/>
      </w:ins>
    </w:p>
    <w:p w14:paraId="3238CDAD" w14:textId="77777777" w:rsidR="006B5A2F" w:rsidRPr="006B5A2F" w:rsidRDefault="006B5A2F">
      <w:pPr>
        <w:pStyle w:val="EndNoteBibliography"/>
        <w:ind w:left="720" w:hanging="720"/>
        <w:rPr>
          <w:ins w:id="252" w:author="CAMH User" w:date="2018-01-10T12:37:00Z"/>
        </w:rPr>
      </w:pPr>
      <w:bookmarkStart w:id="253" w:name="_ENREF_6"/>
      <w:ins w:id="254" w:author="CAMH User" w:date="2018-01-10T12:37:00Z">
        <w:r w:rsidRPr="006B5A2F">
          <w:t>6. Magri C, Gardella R, Barlati SD, Valsecchi P, Sacchetti E, et al. (2007) Mitochondrial DNA haplogroups and age at onset of schizophrenia. Am J Med Genet B Neuropsychiatr Genet 144B: 496-501.</w:t>
        </w:r>
        <w:bookmarkEnd w:id="253"/>
      </w:ins>
    </w:p>
    <w:p w14:paraId="09AA3F17" w14:textId="77777777" w:rsidR="006B5A2F" w:rsidRPr="006B5A2F" w:rsidRDefault="006B5A2F">
      <w:pPr>
        <w:pStyle w:val="EndNoteBibliography"/>
        <w:ind w:left="720" w:hanging="720"/>
        <w:rPr>
          <w:ins w:id="255" w:author="CAMH User" w:date="2018-01-10T12:37:00Z"/>
        </w:rPr>
      </w:pPr>
      <w:bookmarkStart w:id="256" w:name="_ENREF_7"/>
      <w:ins w:id="257" w:author="CAMH User" w:date="2018-01-10T12:37:00Z">
        <w:r w:rsidRPr="006B5A2F">
          <w:t>7. Hudson G, Gomez-Duran A, Wilson IJ, Chinnery PF (2014) Recent mitochondrial DNA mutations increase the risk of developing common late-onset human diseases. PLoS Genet 10: e1004369.</w:t>
        </w:r>
        <w:bookmarkEnd w:id="256"/>
      </w:ins>
    </w:p>
    <w:p w14:paraId="052AF880" w14:textId="77777777" w:rsidR="006B5A2F" w:rsidRPr="006B5A2F" w:rsidRDefault="006B5A2F">
      <w:pPr>
        <w:pStyle w:val="EndNoteBibliography"/>
        <w:ind w:left="720" w:hanging="720"/>
        <w:rPr>
          <w:ins w:id="258" w:author="CAMH User" w:date="2018-01-10T12:37:00Z"/>
        </w:rPr>
      </w:pPr>
      <w:bookmarkStart w:id="259" w:name="_ENREF_8"/>
      <w:ins w:id="260" w:author="CAMH User" w:date="2018-01-10T12:37:00Z">
        <w:r w:rsidRPr="006B5A2F">
          <w:t>8. Zhang W, Tang J, Zhang AM, Peng MS, Xie HB, et al. (2014) A matrilineal genetic legacy from the last glacial maximum confers susceptibility to schizophrenia in Han Chinese. J Genet Genomics 41: 397-407.</w:t>
        </w:r>
        <w:bookmarkEnd w:id="259"/>
      </w:ins>
    </w:p>
    <w:p w14:paraId="1B2A0013" w14:textId="77777777" w:rsidR="006B5A2F" w:rsidRPr="006B5A2F" w:rsidRDefault="006B5A2F">
      <w:pPr>
        <w:pStyle w:val="EndNoteBibliography"/>
        <w:ind w:left="720" w:hanging="720"/>
        <w:rPr>
          <w:ins w:id="261" w:author="CAMH User" w:date="2018-01-10T12:37:00Z"/>
          <w:lang w:val="pt-BR"/>
          <w:rPrChange w:id="262" w:author="CAMH User" w:date="2018-01-10T12:37:00Z">
            <w:rPr>
              <w:ins w:id="263" w:author="CAMH User" w:date="2018-01-10T12:37:00Z"/>
            </w:rPr>
          </w:rPrChange>
        </w:rPr>
      </w:pPr>
      <w:bookmarkStart w:id="264" w:name="_ENREF_9"/>
      <w:ins w:id="265" w:author="CAMH User" w:date="2018-01-10T12:37:00Z">
        <w:r w:rsidRPr="006B5A2F">
          <w:t xml:space="preserve">9. Wang GX, Zhang Y, Zhang YT, Dong YS, Lv ZW, et al. (2013) Mitochondrial haplogroups and hypervariable region polymorphisms in schizophrenia: a case-control study. </w:t>
        </w:r>
        <w:r w:rsidRPr="006B5A2F">
          <w:rPr>
            <w:lang w:val="pt-BR"/>
            <w:rPrChange w:id="266" w:author="CAMH User" w:date="2018-01-10T12:37:00Z">
              <w:rPr/>
            </w:rPrChange>
          </w:rPr>
          <w:t>Psychiatry Res 209: 279-283.</w:t>
        </w:r>
        <w:bookmarkEnd w:id="264"/>
      </w:ins>
    </w:p>
    <w:p w14:paraId="2973C8D3" w14:textId="77777777" w:rsidR="006B5A2F" w:rsidRPr="006B5A2F" w:rsidRDefault="006B5A2F">
      <w:pPr>
        <w:pStyle w:val="EndNoteBibliography"/>
        <w:ind w:left="720" w:hanging="720"/>
        <w:rPr>
          <w:ins w:id="267" w:author="CAMH User" w:date="2018-01-10T12:37:00Z"/>
        </w:rPr>
      </w:pPr>
      <w:bookmarkStart w:id="268" w:name="_ENREF_10"/>
      <w:ins w:id="269" w:author="CAMH User" w:date="2018-01-10T12:37:00Z">
        <w:r w:rsidRPr="006B5A2F">
          <w:rPr>
            <w:lang w:val="pt-BR"/>
            <w:rPrChange w:id="270" w:author="CAMH User" w:date="2018-01-10T12:37:00Z">
              <w:rPr/>
            </w:rPrChange>
          </w:rPr>
          <w:t xml:space="preserve">10. Ueno H, Nishigaki Y, Kong QP, Fuku N, Kojima S, et al. </w:t>
        </w:r>
        <w:r w:rsidRPr="006B5A2F">
          <w:t>(2009) Analysis of mitochondrial DNA variants in Japanese patients with schizophrenia. Mitochondrion 9: 385-393.</w:t>
        </w:r>
        <w:bookmarkEnd w:id="268"/>
      </w:ins>
    </w:p>
    <w:p w14:paraId="519BFF79" w14:textId="77777777" w:rsidR="006B5A2F" w:rsidRPr="006B5A2F" w:rsidRDefault="006B5A2F">
      <w:pPr>
        <w:pStyle w:val="EndNoteBibliography"/>
        <w:ind w:left="720" w:hanging="720"/>
        <w:rPr>
          <w:ins w:id="271" w:author="CAMH User" w:date="2018-01-10T12:37:00Z"/>
          <w:lang w:val="pt-BR"/>
          <w:rPrChange w:id="272" w:author="CAMH User" w:date="2018-01-10T12:37:00Z">
            <w:rPr>
              <w:ins w:id="273" w:author="CAMH User" w:date="2018-01-10T12:37:00Z"/>
            </w:rPr>
          </w:rPrChange>
        </w:rPr>
      </w:pPr>
      <w:bookmarkStart w:id="274" w:name="_ENREF_11"/>
      <w:ins w:id="275" w:author="CAMH User" w:date="2018-01-10T12:37:00Z">
        <w:r w:rsidRPr="006B5A2F">
          <w:t xml:space="preserve">11. Bertolin C, Magri C, Barlati S, Vettori A, Perini GI, et al. (2011) Analysis of complete mitochondrial genomes of patients with schizophrenia and bipolar disorder. </w:t>
        </w:r>
        <w:r w:rsidRPr="006B5A2F">
          <w:rPr>
            <w:lang w:val="pt-BR"/>
            <w:rPrChange w:id="276" w:author="CAMH User" w:date="2018-01-10T12:37:00Z">
              <w:rPr/>
            </w:rPrChange>
          </w:rPr>
          <w:t>J Hum Genet 56: 869-872.</w:t>
        </w:r>
        <w:bookmarkEnd w:id="274"/>
      </w:ins>
    </w:p>
    <w:p w14:paraId="417F4A40" w14:textId="77777777" w:rsidR="006B5A2F" w:rsidRPr="006B5A2F" w:rsidRDefault="006B5A2F">
      <w:pPr>
        <w:pStyle w:val="EndNoteBibliography"/>
        <w:ind w:left="720" w:hanging="720"/>
        <w:rPr>
          <w:ins w:id="277" w:author="CAMH User" w:date="2018-01-10T12:37:00Z"/>
        </w:rPr>
      </w:pPr>
      <w:bookmarkStart w:id="278" w:name="_ENREF_12"/>
      <w:ins w:id="279" w:author="CAMH User" w:date="2018-01-10T12:37:00Z">
        <w:r w:rsidRPr="006B5A2F">
          <w:rPr>
            <w:lang w:val="pt-BR"/>
            <w:rPrChange w:id="280" w:author="CAMH User" w:date="2018-01-10T12:37:00Z">
              <w:rPr/>
            </w:rPrChange>
          </w:rPr>
          <w:t xml:space="preserve">12. Mosquera-Miguel A, Torrell H, Abasolo N, Arrojo M, Paz E, et al. </w:t>
        </w:r>
        <w:r w:rsidRPr="006B5A2F">
          <w:t>(2012) No evidence that major mtDNA European haplogroups confer risk to schizophrenia. Am J Med Genet B Neuropsychiatr Genet 159B: 414-421.</w:t>
        </w:r>
        <w:bookmarkEnd w:id="278"/>
      </w:ins>
    </w:p>
    <w:p w14:paraId="40A3E7E5" w14:textId="77777777" w:rsidR="006B5A2F" w:rsidRPr="006B5A2F" w:rsidRDefault="006B5A2F">
      <w:pPr>
        <w:pStyle w:val="EndNoteBibliography"/>
        <w:ind w:left="720" w:hanging="720"/>
        <w:rPr>
          <w:ins w:id="281" w:author="CAMH User" w:date="2018-01-10T12:37:00Z"/>
        </w:rPr>
      </w:pPr>
      <w:bookmarkStart w:id="282" w:name="_ENREF_13"/>
      <w:ins w:id="283" w:author="CAMH User" w:date="2018-01-10T12:37:00Z">
        <w:r w:rsidRPr="006B5A2F">
          <w:t>13. Torrell H, Salas A, Abasolo N, Moren C, Garrabou G, et al. (2014) Mitochondrial DNA (mtDNA) variants in the European haplogroups HV, JT, and U do not have a major role in schizophrenia. Am J Med Genet B Neuropsychiatr Genet 165B: 607-617.</w:t>
        </w:r>
        <w:bookmarkEnd w:id="282"/>
      </w:ins>
    </w:p>
    <w:p w14:paraId="007CE306" w14:textId="77777777" w:rsidR="006B5A2F" w:rsidRPr="006B5A2F" w:rsidRDefault="006B5A2F">
      <w:pPr>
        <w:pStyle w:val="EndNoteBibliography"/>
        <w:ind w:left="720" w:hanging="720"/>
        <w:rPr>
          <w:ins w:id="284" w:author="CAMH User" w:date="2018-01-10T12:37:00Z"/>
        </w:rPr>
      </w:pPr>
      <w:bookmarkStart w:id="285" w:name="_ENREF_14"/>
      <w:ins w:id="286" w:author="CAMH User" w:date="2018-01-10T12:37:00Z">
        <w:r w:rsidRPr="006B5A2F">
          <w:t>14. Xu FL, Ding M, Yao J, Shi ZS, Wu X, et al. (2017) Association between mitochondrial DNA variations and schizophrenia in the northern Chinese Han population. PLoS One 12: e0182769.</w:t>
        </w:r>
        <w:bookmarkEnd w:id="285"/>
      </w:ins>
    </w:p>
    <w:p w14:paraId="6715A755" w14:textId="77777777" w:rsidR="006B5A2F" w:rsidRPr="006B5A2F" w:rsidRDefault="006B5A2F">
      <w:pPr>
        <w:pStyle w:val="EndNoteBibliography"/>
        <w:ind w:left="720" w:hanging="720"/>
        <w:rPr>
          <w:ins w:id="287" w:author="CAMH User" w:date="2018-01-10T12:37:00Z"/>
        </w:rPr>
      </w:pPr>
      <w:bookmarkStart w:id="288" w:name="_ENREF_15"/>
      <w:ins w:id="289" w:author="CAMH User" w:date="2018-01-10T12:37:00Z">
        <w:r w:rsidRPr="006B5A2F">
          <w:t>15. Sequeira A, Martin MV, Rollins B, Moon EA, Bunney WE, et al. (2012) Mitochondrial mutations and polymorphisms in psychiatric disorders. Front Genet 3: 103.</w:t>
        </w:r>
        <w:bookmarkEnd w:id="288"/>
      </w:ins>
    </w:p>
    <w:p w14:paraId="4E78BD28" w14:textId="77777777" w:rsidR="006B5A2F" w:rsidRPr="006B5A2F" w:rsidRDefault="006B5A2F">
      <w:pPr>
        <w:pStyle w:val="EndNoteBibliography"/>
        <w:ind w:left="720" w:hanging="720"/>
        <w:rPr>
          <w:ins w:id="290" w:author="CAMH User" w:date="2018-01-10T12:37:00Z"/>
        </w:rPr>
      </w:pPr>
      <w:bookmarkStart w:id="291" w:name="_ENREF_16"/>
      <w:ins w:id="292" w:author="CAMH User" w:date="2018-01-10T12:37:00Z">
        <w:r w:rsidRPr="006B5A2F">
          <w:lastRenderedPageBreak/>
          <w:t>16. Bi R, Tang J, Zhang W, Li X, Chen SY, et al. (2016) Mitochondrial genome variations and functional characterization in Han Chinese families with schizophrenia. Schizophr Res 171: 200-206.</w:t>
        </w:r>
        <w:bookmarkEnd w:id="291"/>
      </w:ins>
    </w:p>
    <w:p w14:paraId="1526E07E" w14:textId="77777777" w:rsidR="006B5A2F" w:rsidRPr="006B5A2F" w:rsidRDefault="006B5A2F">
      <w:pPr>
        <w:pStyle w:val="EndNoteBibliography"/>
        <w:ind w:left="720" w:hanging="720"/>
        <w:rPr>
          <w:ins w:id="293" w:author="CAMH User" w:date="2018-01-10T12:37:00Z"/>
        </w:rPr>
      </w:pPr>
      <w:bookmarkStart w:id="294" w:name="_ENREF_17"/>
      <w:ins w:id="295" w:author="CAMH User" w:date="2018-01-10T12:37:00Z">
        <w:r w:rsidRPr="006B5A2F">
          <w:t>17. Szatkiewicz JP, Neale BM, O'Dushlaine C, Fromer M, Goldstein JI, et al. (2013) Detecting large copy number variants using exome genotyping arrays in a large Swedish schizophrenia sample. Mol Psychiatry 18: 1178-1184.</w:t>
        </w:r>
        <w:bookmarkEnd w:id="294"/>
      </w:ins>
    </w:p>
    <w:p w14:paraId="5DEE3875" w14:textId="77777777" w:rsidR="006B5A2F" w:rsidRPr="006B5A2F" w:rsidRDefault="006B5A2F">
      <w:pPr>
        <w:pStyle w:val="EndNoteBibliography"/>
        <w:ind w:left="720" w:hanging="720"/>
        <w:rPr>
          <w:ins w:id="296" w:author="CAMH User" w:date="2018-01-10T12:37:00Z"/>
        </w:rPr>
      </w:pPr>
      <w:bookmarkStart w:id="297" w:name="_ENREF_18"/>
      <w:ins w:id="298" w:author="CAMH User" w:date="2018-01-10T12:37:00Z">
        <w:r w:rsidRPr="006B5A2F">
          <w:t>18. Kloss-Brandstatter A, Pacher D, Schonherr S, Weissensteiner H, Binna R, et al. (2010) HaploGrep: a fast and reliable algorithm for automatic classification of mitochondrial DNA haplogroups. Hum Mutat 32: 25-32.</w:t>
        </w:r>
        <w:bookmarkEnd w:id="297"/>
      </w:ins>
    </w:p>
    <w:p w14:paraId="5FE64A12" w14:textId="77777777" w:rsidR="006B5A2F" w:rsidRPr="006B5A2F" w:rsidRDefault="006B5A2F">
      <w:pPr>
        <w:pStyle w:val="EndNoteBibliography"/>
        <w:ind w:left="720" w:hanging="720"/>
        <w:rPr>
          <w:ins w:id="299" w:author="CAMH User" w:date="2018-01-10T12:37:00Z"/>
        </w:rPr>
      </w:pPr>
      <w:bookmarkStart w:id="300" w:name="_ENREF_19"/>
      <w:ins w:id="301" w:author="CAMH User" w:date="2018-01-10T12:37:00Z">
        <w:r w:rsidRPr="006B5A2F">
          <w:t>19. Torroni A (1996) Classification of European mtDNAs from an analysis of three European populations. Genetics 144: 1835-1850.</w:t>
        </w:r>
        <w:bookmarkEnd w:id="300"/>
      </w:ins>
    </w:p>
    <w:p w14:paraId="15DC19DA" w14:textId="77777777" w:rsidR="006B5A2F" w:rsidRPr="006B5A2F" w:rsidRDefault="006B5A2F">
      <w:pPr>
        <w:pStyle w:val="EndNoteBibliography"/>
        <w:ind w:left="720" w:hanging="720"/>
        <w:rPr>
          <w:ins w:id="302" w:author="CAMH User" w:date="2018-01-10T12:37:00Z"/>
        </w:rPr>
      </w:pPr>
      <w:bookmarkStart w:id="303" w:name="_ENREF_20"/>
      <w:ins w:id="304" w:author="CAMH User" w:date="2018-01-10T12:37:00Z">
        <w:r w:rsidRPr="006B5A2F">
          <w:t>20. Ingman M, Gyllensten U (2006) mtDB: Human Mitochondrial Genome Database, a resource for population genetics and medical sciences. Nucleic Acids Res 34: D749-751.</w:t>
        </w:r>
        <w:bookmarkEnd w:id="303"/>
      </w:ins>
    </w:p>
    <w:p w14:paraId="74609AEE" w14:textId="77777777" w:rsidR="006B5A2F" w:rsidRPr="006B5A2F" w:rsidRDefault="006B5A2F">
      <w:pPr>
        <w:pStyle w:val="EndNoteBibliography"/>
        <w:ind w:left="720" w:hanging="720"/>
        <w:rPr>
          <w:ins w:id="305" w:author="CAMH User" w:date="2018-01-10T12:37:00Z"/>
        </w:rPr>
      </w:pPr>
      <w:bookmarkStart w:id="306" w:name="_ENREF_21"/>
      <w:ins w:id="307" w:author="CAMH User" w:date="2018-01-10T12:37:00Z">
        <w:r w:rsidRPr="006B5A2F">
          <w:t>21. Howie B, Fuchsberger C, Stephens M, Marchini J, Abecasis GR (2012) Fast and accurate genotype imputation in genome-wide association studies through pre-phasing. Nat Genet 44: 955-959.</w:t>
        </w:r>
        <w:bookmarkEnd w:id="306"/>
      </w:ins>
    </w:p>
    <w:p w14:paraId="42A3DB41" w14:textId="77777777" w:rsidR="006B5A2F" w:rsidRPr="006B5A2F" w:rsidRDefault="006B5A2F">
      <w:pPr>
        <w:pStyle w:val="EndNoteBibliography"/>
        <w:ind w:left="720" w:hanging="720"/>
        <w:rPr>
          <w:ins w:id="308" w:author="CAMH User" w:date="2018-01-10T12:37:00Z"/>
        </w:rPr>
      </w:pPr>
      <w:bookmarkStart w:id="309" w:name="_ENREF_22"/>
      <w:ins w:id="310" w:author="CAMH User" w:date="2018-01-10T12:37:00Z">
        <w:r w:rsidRPr="006B5A2F">
          <w:t>22. Ionita-Laza I, Lee S, Makarov V, Buxbaum JD, Lin X (2013) Sequence kernel association tests for the combined effect of rare and common variants. Am J Hum Genet 92: 841-853.</w:t>
        </w:r>
        <w:bookmarkEnd w:id="309"/>
      </w:ins>
    </w:p>
    <w:p w14:paraId="7F51E7F2" w14:textId="77777777" w:rsidR="006B5A2F" w:rsidRPr="006B5A2F" w:rsidRDefault="006B5A2F">
      <w:pPr>
        <w:pStyle w:val="EndNoteBibliography"/>
        <w:ind w:left="720" w:hanging="720"/>
        <w:rPr>
          <w:ins w:id="311" w:author="CAMH User" w:date="2018-01-10T12:37:00Z"/>
        </w:rPr>
      </w:pPr>
      <w:bookmarkStart w:id="312" w:name="_ENREF_23"/>
      <w:ins w:id="313" w:author="CAMH User" w:date="2018-01-10T12:37:00Z">
        <w:r w:rsidRPr="006B5A2F">
          <w:t>23. Morrison WGJ (2006) Quanto 1.1: A computer program for power and sample size calculations for genetic-epidemiology studies. Internet.</w:t>
        </w:r>
        <w:bookmarkEnd w:id="312"/>
      </w:ins>
    </w:p>
    <w:p w14:paraId="6B668112" w14:textId="77777777" w:rsidR="006B5A2F" w:rsidRPr="006B5A2F" w:rsidRDefault="006B5A2F">
      <w:pPr>
        <w:pStyle w:val="EndNoteBibliography"/>
        <w:ind w:left="720" w:hanging="720"/>
        <w:rPr>
          <w:ins w:id="314" w:author="CAMH User" w:date="2018-01-10T12:37:00Z"/>
        </w:rPr>
      </w:pPr>
      <w:bookmarkStart w:id="315" w:name="_ENREF_24"/>
      <w:ins w:id="316" w:author="CAMH User" w:date="2018-01-10T12:37:00Z">
        <w:r w:rsidRPr="006B5A2F">
          <w:t>24. Nyholt DR (2004) A simple correction for multiple testing for single-nucleotide polymorphisms in linkage disequilibrium with each other. Am J Hum Genet 74: 765-769.</w:t>
        </w:r>
        <w:bookmarkEnd w:id="315"/>
      </w:ins>
    </w:p>
    <w:p w14:paraId="7EE278BD" w14:textId="77777777" w:rsidR="006B5A2F" w:rsidRPr="006B5A2F" w:rsidRDefault="006B5A2F">
      <w:pPr>
        <w:pStyle w:val="EndNoteBibliography"/>
        <w:ind w:left="720" w:hanging="720"/>
        <w:rPr>
          <w:ins w:id="317" w:author="CAMH User" w:date="2018-01-10T12:37:00Z"/>
        </w:rPr>
      </w:pPr>
      <w:bookmarkStart w:id="318" w:name="_ENREF_25"/>
      <w:ins w:id="319" w:author="CAMH User" w:date="2018-01-10T12:37:00Z">
        <w:r w:rsidRPr="006B5A2F">
          <w:t>25. Saxena R, de Bakker PI, Singer K, Mootha V, Burtt N, et al. (2006) Comprehensive association testing of common mitochondrial DNA variation in metabolic disease. Am J Hum Genet 79: 54-61.</w:t>
        </w:r>
        <w:bookmarkEnd w:id="318"/>
      </w:ins>
    </w:p>
    <w:p w14:paraId="273DCAC2" w14:textId="77777777" w:rsidR="006B5A2F" w:rsidRPr="006B5A2F" w:rsidRDefault="006B5A2F">
      <w:pPr>
        <w:pStyle w:val="EndNoteBibliography"/>
        <w:ind w:left="720" w:hanging="720"/>
        <w:rPr>
          <w:ins w:id="320" w:author="CAMH User" w:date="2018-01-10T12:37:00Z"/>
        </w:rPr>
      </w:pPr>
      <w:bookmarkStart w:id="321" w:name="_ENREF_26"/>
      <w:ins w:id="322" w:author="CAMH User" w:date="2018-01-10T12:37:00Z">
        <w:r w:rsidRPr="006B5A2F">
          <w:t>26. Soares P (2009) Correcting for purifying selection: an improved human mitochondrial molecular clock. Am J Hum Genet 84: 740-759.</w:t>
        </w:r>
        <w:bookmarkEnd w:id="321"/>
      </w:ins>
    </w:p>
    <w:p w14:paraId="5FDA5536" w14:textId="77777777" w:rsidR="006B5A2F" w:rsidRPr="006B5A2F" w:rsidRDefault="006B5A2F">
      <w:pPr>
        <w:pStyle w:val="EndNoteBibliography"/>
        <w:ind w:left="720" w:hanging="720"/>
        <w:rPr>
          <w:ins w:id="323" w:author="CAMH User" w:date="2018-01-10T12:37:00Z"/>
        </w:rPr>
      </w:pPr>
      <w:bookmarkStart w:id="324" w:name="_ENREF_27"/>
      <w:ins w:id="325" w:author="CAMH User" w:date="2018-01-10T12:37:00Z">
        <w:r w:rsidRPr="006B5A2F">
          <w:t>27. Weissensteiner H, Pacher D, Kloss-Brandstatter A, Forer L, Specht G, et al. (2016) HaploGrep 2: mitochondrial haplogroup classification in the era of high-throughput sequencing. Nucleic Acids Res 44: W58-63.</w:t>
        </w:r>
        <w:bookmarkEnd w:id="324"/>
      </w:ins>
    </w:p>
    <w:p w14:paraId="0B46DB72" w14:textId="77777777" w:rsidR="006B5A2F" w:rsidRPr="006B5A2F" w:rsidRDefault="006B5A2F">
      <w:pPr>
        <w:pStyle w:val="EndNoteBibliography"/>
        <w:ind w:left="720" w:hanging="720"/>
        <w:rPr>
          <w:ins w:id="326" w:author="CAMH User" w:date="2018-01-10T12:37:00Z"/>
        </w:rPr>
      </w:pPr>
      <w:bookmarkStart w:id="327" w:name="_ENREF_28"/>
      <w:ins w:id="328" w:author="CAMH User" w:date="2018-01-10T12:37:00Z">
        <w:r w:rsidRPr="006B5A2F">
          <w:t>28. Wallace DC (2013) Bioenergetics in human evolution and disease: implications for the origins of biological complexity and the missing genetic variation of common diseases. Philos Trans R Soc Lond B Biol Sci 368: 20120267.</w:t>
        </w:r>
        <w:bookmarkEnd w:id="327"/>
      </w:ins>
    </w:p>
    <w:p w14:paraId="6430A3A7" w14:textId="6BEA0175" w:rsidR="003805BB" w:rsidRPr="00061A77" w:rsidDel="009D0CFA" w:rsidRDefault="003805BB" w:rsidP="003805BB">
      <w:pPr>
        <w:pStyle w:val="EndNoteBibliography"/>
        <w:ind w:left="720" w:hanging="720"/>
        <w:rPr>
          <w:del w:id="329" w:author="CAMH User" w:date="2018-01-10T12:15:00Z"/>
        </w:rPr>
      </w:pPr>
      <w:del w:id="330" w:author="CAMH User" w:date="2018-01-10T12:15:00Z">
        <w:r w:rsidRPr="00061A77" w:rsidDel="009D0CFA">
          <w:delText>1. Szatkiewicz JP, Neale BM, O'Dushlaine C, Fromer M, Goldstein JI, et al. (2013) Detecting large copy number variants using exome genotyping arrays in a large Swedish schizophrenia sample. Mol Psychiatry 18: 1178-1184.</w:delText>
        </w:r>
      </w:del>
    </w:p>
    <w:p w14:paraId="650D9B41" w14:textId="3D3175A0" w:rsidR="003805BB" w:rsidRPr="00061A77" w:rsidDel="009D0CFA" w:rsidRDefault="003805BB" w:rsidP="003805BB">
      <w:pPr>
        <w:pStyle w:val="EndNoteBibliography"/>
        <w:ind w:left="720" w:hanging="720"/>
        <w:rPr>
          <w:del w:id="331" w:author="CAMH User" w:date="2018-01-10T12:15:00Z"/>
        </w:rPr>
      </w:pPr>
      <w:del w:id="332" w:author="CAMH User" w:date="2018-01-10T12:15:00Z">
        <w:r w:rsidRPr="00061A77" w:rsidDel="009D0CFA">
          <w:delText>2. Ripke S NB, Corvin A, Walters JT, Farh KH, Holmans PA et al (2014) Biological insights from 108 schizophrenia-associated genetic loci. Nature 511: 421-427.</w:delText>
        </w:r>
      </w:del>
    </w:p>
    <w:p w14:paraId="2969C968" w14:textId="458B2266" w:rsidR="003805BB" w:rsidRPr="00061A77" w:rsidDel="009D0CFA" w:rsidRDefault="003805BB" w:rsidP="003805BB">
      <w:pPr>
        <w:pStyle w:val="EndNoteBibliography"/>
        <w:ind w:left="720" w:hanging="720"/>
        <w:rPr>
          <w:del w:id="333" w:author="CAMH User" w:date="2018-01-10T12:15:00Z"/>
        </w:rPr>
      </w:pPr>
      <w:del w:id="334" w:author="CAMH User" w:date="2018-01-10T12:15:00Z">
        <w:r w:rsidRPr="00061A77" w:rsidDel="009D0CFA">
          <w:delText>3. Ripke S, O'Dushlaine C, Chambert K, Moran JL, Kahler AK, et al. (2013) Genome-wide association analysis identifies 13 new risk loci for schizophrenia. Nat Genet 45: 1150-1159.</w:delText>
        </w:r>
      </w:del>
    </w:p>
    <w:p w14:paraId="4197A73C" w14:textId="06985D62" w:rsidR="003805BB" w:rsidRPr="00061A77" w:rsidDel="009D0CFA" w:rsidRDefault="003805BB" w:rsidP="003805BB">
      <w:pPr>
        <w:pStyle w:val="EndNoteBibliography"/>
        <w:ind w:left="720" w:hanging="720"/>
        <w:rPr>
          <w:del w:id="335" w:author="CAMH User" w:date="2018-01-10T12:15:00Z"/>
        </w:rPr>
      </w:pPr>
      <w:del w:id="336" w:author="CAMH User" w:date="2018-01-10T12:15:00Z">
        <w:r w:rsidRPr="00061A77" w:rsidDel="009D0CFA">
          <w:delText>4. Goncalves VF, Andreazza AC, Kennedy JL (2014) Mitochondrial dysfunction in schizophrenia: an evolutionary perspective. Hum Genet.</w:delText>
        </w:r>
      </w:del>
    </w:p>
    <w:p w14:paraId="740DCADA" w14:textId="07810DDB" w:rsidR="003805BB" w:rsidRPr="00061A77" w:rsidDel="009D0CFA" w:rsidRDefault="003805BB" w:rsidP="003805BB">
      <w:pPr>
        <w:pStyle w:val="EndNoteBibliography"/>
        <w:ind w:left="720" w:hanging="720"/>
        <w:rPr>
          <w:del w:id="337" w:author="CAMH User" w:date="2018-01-10T12:15:00Z"/>
          <w:lang w:val="pt-BR"/>
        </w:rPr>
      </w:pPr>
      <w:del w:id="338" w:author="CAMH User" w:date="2018-01-10T12:15:00Z">
        <w:r w:rsidRPr="00061A77" w:rsidDel="009D0CFA">
          <w:lastRenderedPageBreak/>
          <w:delText xml:space="preserve">5. O'Dushlaine C RL, Lee PH, Duncan L, Parikshak NN, Newhouse S et al (2015) Psychiatric genome-wide association study analyses implicate neuronal, immune and histone pathways. </w:delText>
        </w:r>
        <w:r w:rsidRPr="00061A77" w:rsidDel="009D0CFA">
          <w:rPr>
            <w:lang w:val="pt-BR"/>
          </w:rPr>
          <w:delText>Nat Neurosci 18: 199-209.</w:delText>
        </w:r>
      </w:del>
    </w:p>
    <w:p w14:paraId="4DAD9B58" w14:textId="00890E7B" w:rsidR="003805BB" w:rsidRPr="00061A77" w:rsidDel="009D0CFA" w:rsidRDefault="003805BB" w:rsidP="003805BB">
      <w:pPr>
        <w:pStyle w:val="EndNoteBibliography"/>
        <w:ind w:left="720" w:hanging="720"/>
        <w:rPr>
          <w:del w:id="339" w:author="CAMH User" w:date="2018-01-10T12:15:00Z"/>
        </w:rPr>
      </w:pPr>
      <w:del w:id="340" w:author="CAMH User" w:date="2018-01-10T12:15:00Z">
        <w:r w:rsidRPr="00061A77" w:rsidDel="009D0CFA">
          <w:rPr>
            <w:lang w:val="pt-BR"/>
          </w:rPr>
          <w:delText xml:space="preserve">6. Amar S, Shamir A, Ovadia O, Blanaru M, Reshef A, et al. </w:delText>
        </w:r>
        <w:r w:rsidRPr="00061A77" w:rsidDel="009D0CFA">
          <w:delText>(2007) Mitochondrial DNA HV lineage increases the susceptibility to schizophrenia among Israeli Arabs. Schizophr Res 94: 354-358.</w:delText>
        </w:r>
      </w:del>
    </w:p>
    <w:p w14:paraId="79CBB64F" w14:textId="3E04D62C" w:rsidR="003805BB" w:rsidRPr="00061A77" w:rsidDel="009D0CFA" w:rsidRDefault="003805BB" w:rsidP="003805BB">
      <w:pPr>
        <w:pStyle w:val="EndNoteBibliography"/>
        <w:ind w:left="720" w:hanging="720"/>
        <w:rPr>
          <w:del w:id="341" w:author="CAMH User" w:date="2018-01-10T12:15:00Z"/>
        </w:rPr>
      </w:pPr>
      <w:del w:id="342" w:author="CAMH User" w:date="2018-01-10T12:15:00Z">
        <w:r w:rsidRPr="00061A77" w:rsidDel="009D0CFA">
          <w:delText>7. Magri C, Gardella R, Barlati SD, Valsecchi P, Sacchetti E, et al. (2007) Mitochondrial DNA haplogroups and age at onset of schizophrenia. Am J Med Genet B Neuropsychiatr Genet 144B: 496-501.</w:delText>
        </w:r>
      </w:del>
    </w:p>
    <w:p w14:paraId="6FF359FF" w14:textId="71693C18" w:rsidR="003805BB" w:rsidRPr="00061A77" w:rsidDel="009D0CFA" w:rsidRDefault="003805BB" w:rsidP="003805BB">
      <w:pPr>
        <w:pStyle w:val="EndNoteBibliography"/>
        <w:ind w:left="720" w:hanging="720"/>
        <w:rPr>
          <w:del w:id="343" w:author="CAMH User" w:date="2018-01-10T12:15:00Z"/>
        </w:rPr>
      </w:pPr>
      <w:del w:id="344" w:author="CAMH User" w:date="2018-01-10T12:15:00Z">
        <w:r w:rsidRPr="00061A77" w:rsidDel="009D0CFA">
          <w:delText>8. Hudson G, Gomez-Duran A, Wilson IJ, Chinnery PF (2014) Recent mitochondrial DNA mutations increase the risk of developing common late-onset human diseases. PLoS Genet 10: e1004369.</w:delText>
        </w:r>
      </w:del>
    </w:p>
    <w:p w14:paraId="151853B3" w14:textId="6AFD3F49" w:rsidR="003805BB" w:rsidRPr="00061A77" w:rsidDel="009D0CFA" w:rsidRDefault="003805BB" w:rsidP="003805BB">
      <w:pPr>
        <w:pStyle w:val="EndNoteBibliography"/>
        <w:ind w:left="720" w:hanging="720"/>
        <w:rPr>
          <w:del w:id="345" w:author="CAMH User" w:date="2018-01-10T12:15:00Z"/>
        </w:rPr>
      </w:pPr>
      <w:del w:id="346" w:author="CAMH User" w:date="2018-01-10T12:15:00Z">
        <w:r w:rsidRPr="00061A77" w:rsidDel="009D0CFA">
          <w:delText>9. Zhang W, Tang J, Zhang AM, Peng MS, Xie HB, et al. (2014) A matrilineal genetic legacy from the last glacial maximum confers susceptibility to schizophrenia in Han Chinese. J Genet Genomics 41: 397-407.</w:delText>
        </w:r>
      </w:del>
    </w:p>
    <w:p w14:paraId="5B48EF31" w14:textId="2B699E25" w:rsidR="003805BB" w:rsidRPr="00061A77" w:rsidDel="009D0CFA" w:rsidRDefault="003805BB" w:rsidP="003805BB">
      <w:pPr>
        <w:pStyle w:val="EndNoteBibliography"/>
        <w:ind w:left="720" w:hanging="720"/>
        <w:rPr>
          <w:del w:id="347" w:author="CAMH User" w:date="2018-01-10T12:15:00Z"/>
          <w:lang w:val="pt-BR"/>
        </w:rPr>
      </w:pPr>
      <w:del w:id="348" w:author="CAMH User" w:date="2018-01-10T12:15:00Z">
        <w:r w:rsidRPr="00061A77" w:rsidDel="009D0CFA">
          <w:delText xml:space="preserve">10. Wang GX, Zhang Y, Zhang YT, Dong YS, Lv ZW, et al. (2013) Mitochondrial haplogroups and hypervariable region polymorphisms in schizophrenia: a case-control study. </w:delText>
        </w:r>
        <w:r w:rsidRPr="00061A77" w:rsidDel="009D0CFA">
          <w:rPr>
            <w:lang w:val="pt-BR"/>
          </w:rPr>
          <w:delText>Psychiatry Res 209: 279-283.</w:delText>
        </w:r>
      </w:del>
    </w:p>
    <w:p w14:paraId="4954D846" w14:textId="3C9EBCD1" w:rsidR="003805BB" w:rsidRPr="00061A77" w:rsidDel="009D0CFA" w:rsidRDefault="003805BB" w:rsidP="003805BB">
      <w:pPr>
        <w:pStyle w:val="EndNoteBibliography"/>
        <w:ind w:left="720" w:hanging="720"/>
        <w:rPr>
          <w:del w:id="349" w:author="CAMH User" w:date="2018-01-10T12:15:00Z"/>
        </w:rPr>
      </w:pPr>
      <w:del w:id="350" w:author="CAMH User" w:date="2018-01-10T12:15:00Z">
        <w:r w:rsidRPr="00061A77" w:rsidDel="009D0CFA">
          <w:rPr>
            <w:lang w:val="pt-BR"/>
          </w:rPr>
          <w:delText xml:space="preserve">11. Ueno H, Nishigaki Y, Kong QP, Fuku N, Kojima S, et al. </w:delText>
        </w:r>
        <w:r w:rsidRPr="00061A77" w:rsidDel="009D0CFA">
          <w:delText>(2009) Analysis of mitochondrial DNA variants in Japanese patients with schizophrenia. Mitochondrion 9: 385-393.</w:delText>
        </w:r>
      </w:del>
    </w:p>
    <w:p w14:paraId="60899BAE" w14:textId="2D9A6C13" w:rsidR="003805BB" w:rsidRPr="00FE2003" w:rsidDel="009D0CFA" w:rsidRDefault="003805BB" w:rsidP="003805BB">
      <w:pPr>
        <w:pStyle w:val="EndNoteBibliography"/>
        <w:ind w:left="720" w:hanging="720"/>
        <w:rPr>
          <w:del w:id="351" w:author="CAMH User" w:date="2018-01-10T12:15:00Z"/>
          <w:lang w:val="pt-BR"/>
        </w:rPr>
      </w:pPr>
      <w:del w:id="352" w:author="CAMH User" w:date="2018-01-10T12:15:00Z">
        <w:r w:rsidRPr="00061A77" w:rsidDel="009D0CFA">
          <w:delText xml:space="preserve">12. Bertolin C, Magri C, Barlati S, Vettori A, Perini GI, et al. (2011) Analysis of complete mitochondrial genomes of patients with schizophrenia and bipolar disorder. </w:delText>
        </w:r>
        <w:r w:rsidRPr="00FE2003" w:rsidDel="009D0CFA">
          <w:rPr>
            <w:lang w:val="pt-BR"/>
          </w:rPr>
          <w:delText>J Hum Genet 56: 869-872.</w:delText>
        </w:r>
      </w:del>
    </w:p>
    <w:p w14:paraId="320D6A40" w14:textId="540E7F69" w:rsidR="003805BB" w:rsidRPr="00061A77" w:rsidDel="009D0CFA" w:rsidRDefault="003805BB" w:rsidP="003805BB">
      <w:pPr>
        <w:pStyle w:val="EndNoteBibliography"/>
        <w:ind w:left="720" w:hanging="720"/>
        <w:rPr>
          <w:del w:id="353" w:author="CAMH User" w:date="2018-01-10T12:15:00Z"/>
        </w:rPr>
      </w:pPr>
      <w:del w:id="354" w:author="CAMH User" w:date="2018-01-10T12:15:00Z">
        <w:r w:rsidRPr="00061A77" w:rsidDel="009D0CFA">
          <w:rPr>
            <w:lang w:val="pt-BR"/>
          </w:rPr>
          <w:delText xml:space="preserve">13. Mosquera-Miguel A, Torrell H, Abasolo N, Arrojo M, Paz E, et al. </w:delText>
        </w:r>
        <w:r w:rsidRPr="00061A77" w:rsidDel="009D0CFA">
          <w:delText>(2012) No evidence that major mtDNA European haplogroups confer risk to schizophrenia. Am J Med Genet B Neuropsychiatr Genet 159B: 414-421.</w:delText>
        </w:r>
      </w:del>
    </w:p>
    <w:p w14:paraId="1EE786AC" w14:textId="4E89A81E" w:rsidR="003805BB" w:rsidRPr="00061A77" w:rsidDel="009D0CFA" w:rsidRDefault="003805BB" w:rsidP="003805BB">
      <w:pPr>
        <w:pStyle w:val="EndNoteBibliography"/>
        <w:ind w:left="720" w:hanging="720"/>
        <w:rPr>
          <w:del w:id="355" w:author="CAMH User" w:date="2018-01-10T12:15:00Z"/>
        </w:rPr>
      </w:pPr>
      <w:del w:id="356" w:author="CAMH User" w:date="2018-01-10T12:15:00Z">
        <w:r w:rsidRPr="00061A77" w:rsidDel="009D0CFA">
          <w:delText>14. Torrell H, Salas A, Abasolo N, Moren C, Garrabou G, et al. (2014) Mitochondrial DNA (mtDNA) variants in the European haplogroups HV, JT, and U do not have a major role in schizophrenia. Am J Med Genet B Neuropsychiatr Genet 165B: 607-617.</w:delText>
        </w:r>
      </w:del>
    </w:p>
    <w:p w14:paraId="03D516A7" w14:textId="09B3741C" w:rsidR="003805BB" w:rsidRPr="00061A77" w:rsidDel="009D0CFA" w:rsidRDefault="003805BB" w:rsidP="003805BB">
      <w:pPr>
        <w:pStyle w:val="EndNoteBibliography"/>
        <w:ind w:left="720" w:hanging="720"/>
        <w:rPr>
          <w:del w:id="357" w:author="CAMH User" w:date="2018-01-10T12:15:00Z"/>
        </w:rPr>
      </w:pPr>
      <w:del w:id="358" w:author="CAMH User" w:date="2018-01-10T12:15:00Z">
        <w:r w:rsidRPr="00061A77" w:rsidDel="009D0CFA">
          <w:delText>15. Xu FL, Ding M, Yao J, Shi ZS, Wu X, et al. (2017) Association between mitochondrial DNA variations and schizophrenia in the northern Chinese Han population. PLoS One 12: e0182769.</w:delText>
        </w:r>
      </w:del>
    </w:p>
    <w:p w14:paraId="4F708F4B" w14:textId="17FC408D" w:rsidR="003805BB" w:rsidRPr="00061A77" w:rsidDel="009D0CFA" w:rsidRDefault="003805BB" w:rsidP="003805BB">
      <w:pPr>
        <w:pStyle w:val="EndNoteBibliography"/>
        <w:ind w:left="720" w:hanging="720"/>
        <w:rPr>
          <w:del w:id="359" w:author="CAMH User" w:date="2018-01-10T12:15:00Z"/>
        </w:rPr>
      </w:pPr>
      <w:del w:id="360" w:author="CAMH User" w:date="2018-01-10T12:15:00Z">
        <w:r w:rsidRPr="00061A77" w:rsidDel="009D0CFA">
          <w:delText>16. Sequeira A, Martin MV, Rollins B, Moon EA, Bunney WE, et al. (2012) Mitochondrial mutations and polymorphisms in psychiatric disorders. Front Genet 3: 103.</w:delText>
        </w:r>
      </w:del>
    </w:p>
    <w:p w14:paraId="6DD96382" w14:textId="4F19B7EA" w:rsidR="003805BB" w:rsidRPr="00061A77" w:rsidDel="009D0CFA" w:rsidRDefault="003805BB" w:rsidP="003805BB">
      <w:pPr>
        <w:pStyle w:val="EndNoteBibliography"/>
        <w:ind w:left="720" w:hanging="720"/>
        <w:rPr>
          <w:del w:id="361" w:author="CAMH User" w:date="2018-01-10T12:15:00Z"/>
        </w:rPr>
      </w:pPr>
      <w:del w:id="362" w:author="CAMH User" w:date="2018-01-10T12:15:00Z">
        <w:r w:rsidRPr="00061A77" w:rsidDel="009D0CFA">
          <w:delText>17. Bi R, Tang J, Zhang W, Li X, Chen SY, et al. (2016) Mitochondrial genome variations and functional characterization in Han Chinese families with schizophrenia. Schizophr Res 171: 200-206.</w:delText>
        </w:r>
      </w:del>
    </w:p>
    <w:p w14:paraId="4350F8DA" w14:textId="576535B6" w:rsidR="003805BB" w:rsidRPr="00061A77" w:rsidDel="009D0CFA" w:rsidRDefault="003805BB" w:rsidP="003805BB">
      <w:pPr>
        <w:pStyle w:val="EndNoteBibliography"/>
        <w:ind w:left="720" w:hanging="720"/>
        <w:rPr>
          <w:del w:id="363" w:author="CAMH User" w:date="2018-01-10T12:15:00Z"/>
        </w:rPr>
      </w:pPr>
      <w:del w:id="364" w:author="CAMH User" w:date="2018-01-10T12:15:00Z">
        <w:r w:rsidRPr="00061A77" w:rsidDel="009D0CFA">
          <w:delText>18. Kloss-Brandstatter A, Pacher D, Schonherr S, Weissensteiner H, Binna R, et al. (2010) HaploGrep: a fast and reliable algorithm for automatic classification of mitochondrial DNA haplogroups. Hum Mutat 32: 25-32.</w:delText>
        </w:r>
      </w:del>
    </w:p>
    <w:p w14:paraId="659E7856" w14:textId="52887F8D" w:rsidR="003805BB" w:rsidRPr="00061A77" w:rsidDel="009D0CFA" w:rsidRDefault="003805BB" w:rsidP="003805BB">
      <w:pPr>
        <w:pStyle w:val="EndNoteBibliography"/>
        <w:ind w:left="720" w:hanging="720"/>
        <w:rPr>
          <w:del w:id="365" w:author="CAMH User" w:date="2018-01-10T12:15:00Z"/>
        </w:rPr>
      </w:pPr>
      <w:del w:id="366" w:author="CAMH User" w:date="2018-01-10T12:15:00Z">
        <w:r w:rsidRPr="00061A77" w:rsidDel="009D0CFA">
          <w:delText>19. Torroni A (1996) Classification of European mtDNAs from an analysis of three European populations. Genetics 144: 1835-1850.</w:delText>
        </w:r>
      </w:del>
    </w:p>
    <w:p w14:paraId="155D8781" w14:textId="5F7B910E" w:rsidR="003805BB" w:rsidRPr="00061A77" w:rsidDel="009D0CFA" w:rsidRDefault="003805BB" w:rsidP="003805BB">
      <w:pPr>
        <w:pStyle w:val="EndNoteBibliography"/>
        <w:ind w:left="720" w:hanging="720"/>
        <w:rPr>
          <w:del w:id="367" w:author="CAMH User" w:date="2018-01-10T12:15:00Z"/>
        </w:rPr>
      </w:pPr>
      <w:del w:id="368" w:author="CAMH User" w:date="2018-01-10T12:15:00Z">
        <w:r w:rsidRPr="00061A77" w:rsidDel="009D0CFA">
          <w:delText>20. Ingman M, Gyllensten U (2006) mtDB: Human Mitochondrial Genome Database, a resource for population genetics and medical sciences. Nucleic Acids Res 34: D749-751.</w:delText>
        </w:r>
      </w:del>
    </w:p>
    <w:p w14:paraId="7D50DEC1" w14:textId="336E8A0D" w:rsidR="003805BB" w:rsidRPr="00061A77" w:rsidDel="009D0CFA" w:rsidRDefault="003805BB" w:rsidP="003805BB">
      <w:pPr>
        <w:pStyle w:val="EndNoteBibliography"/>
        <w:ind w:left="720" w:hanging="720"/>
        <w:rPr>
          <w:del w:id="369" w:author="CAMH User" w:date="2018-01-10T12:15:00Z"/>
        </w:rPr>
      </w:pPr>
      <w:del w:id="370" w:author="CAMH User" w:date="2018-01-10T12:15:00Z">
        <w:r w:rsidRPr="00061A77" w:rsidDel="009D0CFA">
          <w:lastRenderedPageBreak/>
          <w:delText>21. Howie B, Fuchsberger C, Stephens M, Marchini J, Abecasis GR (2012) Fast and accurate genotype imputation in genome-wide association studies through pre-phasing. Nat Genet 44: 955-959.</w:delText>
        </w:r>
      </w:del>
    </w:p>
    <w:p w14:paraId="0CBB4C31" w14:textId="0FEE2E48" w:rsidR="003805BB" w:rsidRPr="00061A77" w:rsidDel="009D0CFA" w:rsidRDefault="003805BB" w:rsidP="003805BB">
      <w:pPr>
        <w:pStyle w:val="EndNoteBibliography"/>
        <w:ind w:left="720" w:hanging="720"/>
        <w:rPr>
          <w:del w:id="371" w:author="CAMH User" w:date="2018-01-10T12:15:00Z"/>
        </w:rPr>
      </w:pPr>
      <w:del w:id="372" w:author="CAMH User" w:date="2018-01-10T12:15:00Z">
        <w:r w:rsidRPr="00061A77" w:rsidDel="009D0CFA">
          <w:delText>22. Ionita-Laza I, Lee S, Makarov V, Buxbaum JD, Lin X (2013) Sequence kernel association tests for the combined effect of rare and common variants. Am J Hum Genet 92: 841-853.</w:delText>
        </w:r>
      </w:del>
    </w:p>
    <w:p w14:paraId="688A79AA" w14:textId="1BF436DC" w:rsidR="003805BB" w:rsidRPr="00061A77" w:rsidDel="009D0CFA" w:rsidRDefault="003805BB" w:rsidP="003805BB">
      <w:pPr>
        <w:pStyle w:val="EndNoteBibliography"/>
        <w:ind w:left="720" w:hanging="720"/>
        <w:rPr>
          <w:del w:id="373" w:author="CAMH User" w:date="2018-01-10T12:15:00Z"/>
        </w:rPr>
      </w:pPr>
      <w:del w:id="374" w:author="CAMH User" w:date="2018-01-10T12:15:00Z">
        <w:r w:rsidRPr="00061A77" w:rsidDel="009D0CFA">
          <w:delText>23. Morrison WGJ (2006) Quanto 1.1: A computer program for power and sample size calculations for genetic-epidemiology studies. Internet.</w:delText>
        </w:r>
      </w:del>
    </w:p>
    <w:p w14:paraId="424CD35D" w14:textId="10AF01AF" w:rsidR="003805BB" w:rsidRPr="00061A77" w:rsidDel="009D0CFA" w:rsidRDefault="003805BB" w:rsidP="003805BB">
      <w:pPr>
        <w:pStyle w:val="EndNoteBibliography"/>
        <w:ind w:left="720" w:hanging="720"/>
        <w:rPr>
          <w:del w:id="375" w:author="CAMH User" w:date="2018-01-10T12:15:00Z"/>
        </w:rPr>
      </w:pPr>
      <w:del w:id="376" w:author="CAMH User" w:date="2018-01-10T12:15:00Z">
        <w:r w:rsidRPr="00061A77" w:rsidDel="009D0CFA">
          <w:delText>24. Nyholt DR (2004) A simple correction for multiple testing for single-nucleotide polymorphisms in linkage disequilibrium with each other. Am J Hum Genet 74: 765-769.</w:delText>
        </w:r>
      </w:del>
    </w:p>
    <w:p w14:paraId="1DF73C85" w14:textId="4CF875B6" w:rsidR="003805BB" w:rsidRPr="00061A77" w:rsidDel="009D0CFA" w:rsidRDefault="003805BB" w:rsidP="003805BB">
      <w:pPr>
        <w:pStyle w:val="EndNoteBibliography"/>
        <w:ind w:left="720" w:hanging="720"/>
        <w:rPr>
          <w:del w:id="377" w:author="CAMH User" w:date="2018-01-10T12:15:00Z"/>
        </w:rPr>
      </w:pPr>
      <w:del w:id="378" w:author="CAMH User" w:date="2018-01-10T12:15:00Z">
        <w:r w:rsidRPr="00061A77" w:rsidDel="009D0CFA">
          <w:delText>25. Saxena R, de Bakker PI, Singer K, Mootha V, Burtt N, et al. (2006) Comprehensive association testing of common mitochondrial DNA variation in metabolic disease. Am J Hum Genet 79: 54-61.</w:delText>
        </w:r>
      </w:del>
    </w:p>
    <w:p w14:paraId="3570C8F8" w14:textId="506884FC" w:rsidR="003805BB" w:rsidRPr="00061A77" w:rsidDel="009D0CFA" w:rsidRDefault="003805BB" w:rsidP="003805BB">
      <w:pPr>
        <w:pStyle w:val="EndNoteBibliography"/>
        <w:ind w:left="720" w:hanging="720"/>
        <w:rPr>
          <w:del w:id="379" w:author="CAMH User" w:date="2018-01-10T12:15:00Z"/>
        </w:rPr>
      </w:pPr>
      <w:del w:id="380" w:author="CAMH User" w:date="2018-01-10T12:15:00Z">
        <w:r w:rsidRPr="00061A77" w:rsidDel="009D0CFA">
          <w:delText>26. Soares P (2009) Correcting for purifying selection: an improved human mitochondrial molecular clock. Am J Hum Genet 84: 740-759.</w:delText>
        </w:r>
      </w:del>
    </w:p>
    <w:p w14:paraId="7835E4FC" w14:textId="08E2B6C2" w:rsidR="003805BB" w:rsidRPr="00061A77" w:rsidDel="009D0CFA" w:rsidRDefault="003805BB" w:rsidP="003805BB">
      <w:pPr>
        <w:pStyle w:val="EndNoteBibliography"/>
        <w:ind w:left="720" w:hanging="720"/>
        <w:rPr>
          <w:del w:id="381" w:author="CAMH User" w:date="2018-01-10T12:15:00Z"/>
        </w:rPr>
      </w:pPr>
      <w:del w:id="382" w:author="CAMH User" w:date="2018-01-10T12:15:00Z">
        <w:r w:rsidRPr="00061A77" w:rsidDel="009D0CFA">
          <w:delText>27. Weissensteiner H, Pacher D, Kloss-Brandstatter A, Forer L, Specht G, et al. (2016) HaploGrep 2: mitochondrial haplogroup classification in the era of high-throughput sequencing. Nucleic Acids Res 44: W58-63.</w:delText>
        </w:r>
      </w:del>
    </w:p>
    <w:p w14:paraId="72D765E8" w14:textId="61989B1D" w:rsidR="003805BB" w:rsidRPr="00061A77" w:rsidDel="009D0CFA" w:rsidRDefault="003805BB" w:rsidP="003805BB">
      <w:pPr>
        <w:pStyle w:val="EndNoteBibliography"/>
        <w:ind w:left="720" w:hanging="720"/>
        <w:rPr>
          <w:del w:id="383" w:author="CAMH User" w:date="2018-01-10T12:15:00Z"/>
        </w:rPr>
      </w:pPr>
      <w:del w:id="384" w:author="CAMH User" w:date="2018-01-10T12:15:00Z">
        <w:r w:rsidRPr="00061A77" w:rsidDel="009D0CFA">
          <w:delText>28. Wallace DC (2013) Bioenergetics in human evolution and disease: implications for the origins of biological complexity and the missing genetic variation of common diseases. Philos Trans R Soc Lond B Biol Sci 368: 20120267.</w:delText>
        </w:r>
      </w:del>
    </w:p>
    <w:p w14:paraId="085082CB" w14:textId="5EB36672" w:rsidR="008070D5" w:rsidRPr="008070D5" w:rsidRDefault="00A41F2F" w:rsidP="003B1599">
      <w:pPr>
        <w:pStyle w:val="EndNoteBibliography"/>
        <w:ind w:left="720" w:hanging="720"/>
        <w:rPr>
          <w:b/>
        </w:rPr>
      </w:pPr>
      <w:r w:rsidRPr="00061A77">
        <w:fldChar w:fldCharType="end"/>
      </w:r>
    </w:p>
    <w:sectPr w:rsidR="008070D5" w:rsidRPr="008070D5" w:rsidSect="00CB22B6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E3EA7" w14:textId="77777777" w:rsidR="00D1214E" w:rsidRDefault="00D1214E" w:rsidP="00DC491F">
      <w:r>
        <w:separator/>
      </w:r>
    </w:p>
  </w:endnote>
  <w:endnote w:type="continuationSeparator" w:id="0">
    <w:p w14:paraId="2B48C5A2" w14:textId="77777777" w:rsidR="00D1214E" w:rsidRDefault="00D1214E" w:rsidP="00DC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9644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9DC7B5" w14:textId="1E3C8FFF" w:rsidR="003805BB" w:rsidRDefault="003805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C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ABAF851" w14:textId="16866E0C" w:rsidR="003805BB" w:rsidRDefault="003805BB">
    <w:pPr>
      <w:pStyle w:val="Footer"/>
    </w:pPr>
    <w:r>
      <w:t>Vanessa F Gonçalves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8D9F1" w14:textId="77777777" w:rsidR="00D1214E" w:rsidRDefault="00D1214E" w:rsidP="00DC491F">
      <w:r>
        <w:separator/>
      </w:r>
    </w:p>
  </w:footnote>
  <w:footnote w:type="continuationSeparator" w:id="0">
    <w:p w14:paraId="6A7E444F" w14:textId="77777777" w:rsidR="00D1214E" w:rsidRDefault="00D1214E" w:rsidP="00DC4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34CE5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96021E"/>
    <w:multiLevelType w:val="hybridMultilevel"/>
    <w:tmpl w:val="0AF82E96"/>
    <w:lvl w:ilvl="0" w:tplc="E8EC699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ng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342D4F"/>
    <w:multiLevelType w:val="hybridMultilevel"/>
    <w:tmpl w:val="76D2D236"/>
    <w:lvl w:ilvl="0" w:tplc="68AE724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ng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yWYS2o4VHXFv3jcWF5cz5ctTVWTvgcd1JlC8JDv9o4d08NJSS1Zc1jMFJen7MSmJNZd17eJn0HQMplepjFKGUQ==" w:salt="WHpUCfFIAP8ZJsqK+70lw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9p9e9sf8fvdrzedp505e9rdtfzfdeersp0r&quot;&gt;brain_human_evol_SCZ&lt;record-ids&gt;&lt;item&gt;123&lt;/item&gt;&lt;item&gt;128&lt;/item&gt;&lt;item&gt;132&lt;/item&gt;&lt;item&gt;141&lt;/item&gt;&lt;item&gt;149&lt;/item&gt;&lt;item&gt;150&lt;/item&gt;&lt;item&gt;154&lt;/item&gt;&lt;item&gt;155&lt;/item&gt;&lt;item&gt;163&lt;/item&gt;&lt;item&gt;171&lt;/item&gt;&lt;item&gt;174&lt;/item&gt;&lt;item&gt;182&lt;/item&gt;&lt;item&gt;186&lt;/item&gt;&lt;item&gt;190&lt;/item&gt;&lt;item&gt;245&lt;/item&gt;&lt;item&gt;280&lt;/item&gt;&lt;item&gt;283&lt;/item&gt;&lt;item&gt;286&lt;/item&gt;&lt;item&gt;290&lt;/item&gt;&lt;item&gt;307&lt;/item&gt;&lt;item&gt;308&lt;/item&gt;&lt;item&gt;406&lt;/item&gt;&lt;item&gt;436&lt;/item&gt;&lt;item&gt;558&lt;/item&gt;&lt;item&gt;559&lt;/item&gt;&lt;item&gt;560&lt;/item&gt;&lt;item&gt;574&lt;/item&gt;&lt;item&gt;575&lt;/item&gt;&lt;/record-ids&gt;&lt;/item&gt;&lt;/Libraries&gt;"/>
  </w:docVars>
  <w:rsids>
    <w:rsidRoot w:val="00BD75B6"/>
    <w:rsid w:val="0000009F"/>
    <w:rsid w:val="00000AE8"/>
    <w:rsid w:val="00003AB0"/>
    <w:rsid w:val="00003EC3"/>
    <w:rsid w:val="00005A26"/>
    <w:rsid w:val="00005C8A"/>
    <w:rsid w:val="0001305B"/>
    <w:rsid w:val="0001313C"/>
    <w:rsid w:val="00014173"/>
    <w:rsid w:val="00016CC4"/>
    <w:rsid w:val="00017203"/>
    <w:rsid w:val="00020917"/>
    <w:rsid w:val="00022D13"/>
    <w:rsid w:val="00024533"/>
    <w:rsid w:val="0002564E"/>
    <w:rsid w:val="00027769"/>
    <w:rsid w:val="00031C36"/>
    <w:rsid w:val="000348A9"/>
    <w:rsid w:val="00037CC2"/>
    <w:rsid w:val="00042886"/>
    <w:rsid w:val="000430E8"/>
    <w:rsid w:val="000437F5"/>
    <w:rsid w:val="00043F91"/>
    <w:rsid w:val="00045FC4"/>
    <w:rsid w:val="000511CF"/>
    <w:rsid w:val="00051996"/>
    <w:rsid w:val="00051BC5"/>
    <w:rsid w:val="00054C06"/>
    <w:rsid w:val="000565D3"/>
    <w:rsid w:val="00056B6B"/>
    <w:rsid w:val="00060A01"/>
    <w:rsid w:val="0006100F"/>
    <w:rsid w:val="00061A77"/>
    <w:rsid w:val="00062A6D"/>
    <w:rsid w:val="00063548"/>
    <w:rsid w:val="000639A4"/>
    <w:rsid w:val="00064C3C"/>
    <w:rsid w:val="00066B56"/>
    <w:rsid w:val="00066C60"/>
    <w:rsid w:val="00067C2A"/>
    <w:rsid w:val="00070102"/>
    <w:rsid w:val="00070D1E"/>
    <w:rsid w:val="0007209D"/>
    <w:rsid w:val="00073548"/>
    <w:rsid w:val="00080EA1"/>
    <w:rsid w:val="00081EFA"/>
    <w:rsid w:val="00082E21"/>
    <w:rsid w:val="0008358A"/>
    <w:rsid w:val="00084711"/>
    <w:rsid w:val="00085515"/>
    <w:rsid w:val="000912D3"/>
    <w:rsid w:val="00091741"/>
    <w:rsid w:val="00094022"/>
    <w:rsid w:val="000A10DF"/>
    <w:rsid w:val="000A2297"/>
    <w:rsid w:val="000A554C"/>
    <w:rsid w:val="000B1227"/>
    <w:rsid w:val="000B4EBE"/>
    <w:rsid w:val="000B6C5A"/>
    <w:rsid w:val="000B7A45"/>
    <w:rsid w:val="000B7CFA"/>
    <w:rsid w:val="000B7D62"/>
    <w:rsid w:val="000C0B61"/>
    <w:rsid w:val="000C16FD"/>
    <w:rsid w:val="000C6D02"/>
    <w:rsid w:val="000D1F6A"/>
    <w:rsid w:val="000D5612"/>
    <w:rsid w:val="000D7403"/>
    <w:rsid w:val="000E0E84"/>
    <w:rsid w:val="000E16C5"/>
    <w:rsid w:val="000E2F0A"/>
    <w:rsid w:val="000E6A3A"/>
    <w:rsid w:val="000F3FDF"/>
    <w:rsid w:val="000F553C"/>
    <w:rsid w:val="000F5B3C"/>
    <w:rsid w:val="000F7F55"/>
    <w:rsid w:val="00100523"/>
    <w:rsid w:val="00101760"/>
    <w:rsid w:val="00102040"/>
    <w:rsid w:val="00103BD4"/>
    <w:rsid w:val="00104814"/>
    <w:rsid w:val="001048BC"/>
    <w:rsid w:val="00116E98"/>
    <w:rsid w:val="0012009F"/>
    <w:rsid w:val="00120EB7"/>
    <w:rsid w:val="00122453"/>
    <w:rsid w:val="001231F2"/>
    <w:rsid w:val="00123683"/>
    <w:rsid w:val="001315FC"/>
    <w:rsid w:val="00131990"/>
    <w:rsid w:val="00135005"/>
    <w:rsid w:val="00135A1E"/>
    <w:rsid w:val="00141D8D"/>
    <w:rsid w:val="00142437"/>
    <w:rsid w:val="0014306C"/>
    <w:rsid w:val="001443DF"/>
    <w:rsid w:val="00151808"/>
    <w:rsid w:val="001540C9"/>
    <w:rsid w:val="0015504C"/>
    <w:rsid w:val="00155B2D"/>
    <w:rsid w:val="001625ED"/>
    <w:rsid w:val="00164508"/>
    <w:rsid w:val="00164F16"/>
    <w:rsid w:val="00166307"/>
    <w:rsid w:val="00170808"/>
    <w:rsid w:val="00170CFC"/>
    <w:rsid w:val="00172407"/>
    <w:rsid w:val="001738F2"/>
    <w:rsid w:val="00173A49"/>
    <w:rsid w:val="00180BAD"/>
    <w:rsid w:val="0018226B"/>
    <w:rsid w:val="0018257E"/>
    <w:rsid w:val="001827CC"/>
    <w:rsid w:val="001828D6"/>
    <w:rsid w:val="001829FF"/>
    <w:rsid w:val="00182A64"/>
    <w:rsid w:val="001837CE"/>
    <w:rsid w:val="00184B68"/>
    <w:rsid w:val="00186147"/>
    <w:rsid w:val="00187442"/>
    <w:rsid w:val="00187622"/>
    <w:rsid w:val="001878DD"/>
    <w:rsid w:val="00192465"/>
    <w:rsid w:val="00193D92"/>
    <w:rsid w:val="0019567F"/>
    <w:rsid w:val="001973F4"/>
    <w:rsid w:val="001A00C3"/>
    <w:rsid w:val="001A20F6"/>
    <w:rsid w:val="001A398C"/>
    <w:rsid w:val="001A5343"/>
    <w:rsid w:val="001A6035"/>
    <w:rsid w:val="001A6A02"/>
    <w:rsid w:val="001A7CC9"/>
    <w:rsid w:val="001B0243"/>
    <w:rsid w:val="001B1C33"/>
    <w:rsid w:val="001B3081"/>
    <w:rsid w:val="001B690B"/>
    <w:rsid w:val="001B77D5"/>
    <w:rsid w:val="001C08C6"/>
    <w:rsid w:val="001C17CD"/>
    <w:rsid w:val="001C2F75"/>
    <w:rsid w:val="001D202D"/>
    <w:rsid w:val="001D5151"/>
    <w:rsid w:val="001D672C"/>
    <w:rsid w:val="001F1DCE"/>
    <w:rsid w:val="001F547E"/>
    <w:rsid w:val="002013E8"/>
    <w:rsid w:val="00201A6D"/>
    <w:rsid w:val="00201CA9"/>
    <w:rsid w:val="00202C4E"/>
    <w:rsid w:val="0020587A"/>
    <w:rsid w:val="0020719E"/>
    <w:rsid w:val="002127EE"/>
    <w:rsid w:val="00212A1A"/>
    <w:rsid w:val="002151A6"/>
    <w:rsid w:val="00217B83"/>
    <w:rsid w:val="00220754"/>
    <w:rsid w:val="0022126A"/>
    <w:rsid w:val="00223993"/>
    <w:rsid w:val="00223DA9"/>
    <w:rsid w:val="002243E4"/>
    <w:rsid w:val="00224F37"/>
    <w:rsid w:val="00225DF6"/>
    <w:rsid w:val="00230276"/>
    <w:rsid w:val="00231578"/>
    <w:rsid w:val="0023390B"/>
    <w:rsid w:val="00234A1A"/>
    <w:rsid w:val="00241884"/>
    <w:rsid w:val="00243D61"/>
    <w:rsid w:val="0024438E"/>
    <w:rsid w:val="00246319"/>
    <w:rsid w:val="0025256F"/>
    <w:rsid w:val="00252713"/>
    <w:rsid w:val="002535BF"/>
    <w:rsid w:val="00254E5F"/>
    <w:rsid w:val="00255B28"/>
    <w:rsid w:val="002574B2"/>
    <w:rsid w:val="00261803"/>
    <w:rsid w:val="002674B2"/>
    <w:rsid w:val="00274D91"/>
    <w:rsid w:val="002764E1"/>
    <w:rsid w:val="00277E31"/>
    <w:rsid w:val="002835B7"/>
    <w:rsid w:val="00284F58"/>
    <w:rsid w:val="00285357"/>
    <w:rsid w:val="00286203"/>
    <w:rsid w:val="002874FB"/>
    <w:rsid w:val="00290652"/>
    <w:rsid w:val="002939AD"/>
    <w:rsid w:val="002A2B45"/>
    <w:rsid w:val="002A4146"/>
    <w:rsid w:val="002B12E3"/>
    <w:rsid w:val="002B33DA"/>
    <w:rsid w:val="002B3496"/>
    <w:rsid w:val="002B3A4E"/>
    <w:rsid w:val="002B3F8F"/>
    <w:rsid w:val="002B4874"/>
    <w:rsid w:val="002B7968"/>
    <w:rsid w:val="002C2F68"/>
    <w:rsid w:val="002C3199"/>
    <w:rsid w:val="002C47F3"/>
    <w:rsid w:val="002D033C"/>
    <w:rsid w:val="002D05C9"/>
    <w:rsid w:val="002D588C"/>
    <w:rsid w:val="002D5C09"/>
    <w:rsid w:val="002E06DC"/>
    <w:rsid w:val="002E0CAC"/>
    <w:rsid w:val="002E453B"/>
    <w:rsid w:val="002E4EA7"/>
    <w:rsid w:val="002F09A7"/>
    <w:rsid w:val="002F1DC2"/>
    <w:rsid w:val="002F248C"/>
    <w:rsid w:val="002F3029"/>
    <w:rsid w:val="002F4AE7"/>
    <w:rsid w:val="00301160"/>
    <w:rsid w:val="00301D88"/>
    <w:rsid w:val="003020CF"/>
    <w:rsid w:val="00304248"/>
    <w:rsid w:val="00306DC9"/>
    <w:rsid w:val="00311A21"/>
    <w:rsid w:val="003140F2"/>
    <w:rsid w:val="00316970"/>
    <w:rsid w:val="00316A22"/>
    <w:rsid w:val="003174B2"/>
    <w:rsid w:val="00320E78"/>
    <w:rsid w:val="003228F9"/>
    <w:rsid w:val="00322D2E"/>
    <w:rsid w:val="00323DAC"/>
    <w:rsid w:val="00327F88"/>
    <w:rsid w:val="00330901"/>
    <w:rsid w:val="00332CD1"/>
    <w:rsid w:val="00340F1E"/>
    <w:rsid w:val="00341DEB"/>
    <w:rsid w:val="003430AD"/>
    <w:rsid w:val="00343F14"/>
    <w:rsid w:val="00346A1F"/>
    <w:rsid w:val="003515E7"/>
    <w:rsid w:val="00355B20"/>
    <w:rsid w:val="003579EB"/>
    <w:rsid w:val="00360913"/>
    <w:rsid w:val="00362146"/>
    <w:rsid w:val="00362CAA"/>
    <w:rsid w:val="00362D5C"/>
    <w:rsid w:val="00365E7C"/>
    <w:rsid w:val="00367785"/>
    <w:rsid w:val="0037005F"/>
    <w:rsid w:val="00370B23"/>
    <w:rsid w:val="00377E96"/>
    <w:rsid w:val="003805BB"/>
    <w:rsid w:val="003814A9"/>
    <w:rsid w:val="00381A6B"/>
    <w:rsid w:val="00382CEC"/>
    <w:rsid w:val="00384221"/>
    <w:rsid w:val="00386AF6"/>
    <w:rsid w:val="003906D6"/>
    <w:rsid w:val="00391083"/>
    <w:rsid w:val="00391923"/>
    <w:rsid w:val="0039282A"/>
    <w:rsid w:val="00392C93"/>
    <w:rsid w:val="00392EE1"/>
    <w:rsid w:val="00395FC0"/>
    <w:rsid w:val="003A0C28"/>
    <w:rsid w:val="003A3FD7"/>
    <w:rsid w:val="003A6C9E"/>
    <w:rsid w:val="003A71BF"/>
    <w:rsid w:val="003A7A34"/>
    <w:rsid w:val="003B1599"/>
    <w:rsid w:val="003B1F53"/>
    <w:rsid w:val="003B378D"/>
    <w:rsid w:val="003B37A9"/>
    <w:rsid w:val="003B606B"/>
    <w:rsid w:val="003C0384"/>
    <w:rsid w:val="003C55E5"/>
    <w:rsid w:val="003C63C4"/>
    <w:rsid w:val="003C7D98"/>
    <w:rsid w:val="003C7FA7"/>
    <w:rsid w:val="003D1017"/>
    <w:rsid w:val="003D3C1A"/>
    <w:rsid w:val="003D7413"/>
    <w:rsid w:val="003D7A2A"/>
    <w:rsid w:val="003D7BE6"/>
    <w:rsid w:val="003E0AF3"/>
    <w:rsid w:val="003E3E1E"/>
    <w:rsid w:val="003E4C31"/>
    <w:rsid w:val="003E7062"/>
    <w:rsid w:val="003F2CF0"/>
    <w:rsid w:val="003F391A"/>
    <w:rsid w:val="003F3C1C"/>
    <w:rsid w:val="003F6D3C"/>
    <w:rsid w:val="003F7E82"/>
    <w:rsid w:val="00403030"/>
    <w:rsid w:val="00405E54"/>
    <w:rsid w:val="004075A4"/>
    <w:rsid w:val="00410381"/>
    <w:rsid w:val="00412C22"/>
    <w:rsid w:val="0041300E"/>
    <w:rsid w:val="00413221"/>
    <w:rsid w:val="004137CF"/>
    <w:rsid w:val="0041495E"/>
    <w:rsid w:val="0041649E"/>
    <w:rsid w:val="00420E2B"/>
    <w:rsid w:val="00420FD2"/>
    <w:rsid w:val="004230F9"/>
    <w:rsid w:val="004266A1"/>
    <w:rsid w:val="00432BF6"/>
    <w:rsid w:val="004334D1"/>
    <w:rsid w:val="00434370"/>
    <w:rsid w:val="00436CFD"/>
    <w:rsid w:val="004415D6"/>
    <w:rsid w:val="0044256B"/>
    <w:rsid w:val="00444FA3"/>
    <w:rsid w:val="004462A0"/>
    <w:rsid w:val="00446B6C"/>
    <w:rsid w:val="00447D7B"/>
    <w:rsid w:val="00454526"/>
    <w:rsid w:val="00455647"/>
    <w:rsid w:val="00456C86"/>
    <w:rsid w:val="00457B6F"/>
    <w:rsid w:val="00462643"/>
    <w:rsid w:val="00467B8E"/>
    <w:rsid w:val="00475F20"/>
    <w:rsid w:val="00477B98"/>
    <w:rsid w:val="00477CFE"/>
    <w:rsid w:val="0048098B"/>
    <w:rsid w:val="004839D1"/>
    <w:rsid w:val="00486B1E"/>
    <w:rsid w:val="00493632"/>
    <w:rsid w:val="00494D5D"/>
    <w:rsid w:val="00497698"/>
    <w:rsid w:val="00497995"/>
    <w:rsid w:val="004A13A1"/>
    <w:rsid w:val="004A6811"/>
    <w:rsid w:val="004B0CB0"/>
    <w:rsid w:val="004B2CE7"/>
    <w:rsid w:val="004B35A7"/>
    <w:rsid w:val="004B62D4"/>
    <w:rsid w:val="004C04D0"/>
    <w:rsid w:val="004C0515"/>
    <w:rsid w:val="004C0E74"/>
    <w:rsid w:val="004C177D"/>
    <w:rsid w:val="004C23A7"/>
    <w:rsid w:val="004C5052"/>
    <w:rsid w:val="004D1E54"/>
    <w:rsid w:val="004D22E6"/>
    <w:rsid w:val="004D4D00"/>
    <w:rsid w:val="004E1050"/>
    <w:rsid w:val="004E11F6"/>
    <w:rsid w:val="004E24DE"/>
    <w:rsid w:val="004E35DE"/>
    <w:rsid w:val="004E4EFB"/>
    <w:rsid w:val="004E6786"/>
    <w:rsid w:val="004E75A8"/>
    <w:rsid w:val="004F01AB"/>
    <w:rsid w:val="004F0948"/>
    <w:rsid w:val="004F0A86"/>
    <w:rsid w:val="005022BE"/>
    <w:rsid w:val="005025B3"/>
    <w:rsid w:val="005034C4"/>
    <w:rsid w:val="00503CBE"/>
    <w:rsid w:val="00505E13"/>
    <w:rsid w:val="00511A0A"/>
    <w:rsid w:val="00511BB0"/>
    <w:rsid w:val="005135EF"/>
    <w:rsid w:val="005218A7"/>
    <w:rsid w:val="00522E57"/>
    <w:rsid w:val="00531B82"/>
    <w:rsid w:val="00532F81"/>
    <w:rsid w:val="0053316B"/>
    <w:rsid w:val="0053402C"/>
    <w:rsid w:val="005373E1"/>
    <w:rsid w:val="00537F8F"/>
    <w:rsid w:val="00540CDF"/>
    <w:rsid w:val="00543533"/>
    <w:rsid w:val="00544DC7"/>
    <w:rsid w:val="005451FA"/>
    <w:rsid w:val="00547AB5"/>
    <w:rsid w:val="00550755"/>
    <w:rsid w:val="00550B97"/>
    <w:rsid w:val="00553565"/>
    <w:rsid w:val="00555459"/>
    <w:rsid w:val="005573CD"/>
    <w:rsid w:val="00560617"/>
    <w:rsid w:val="00560C19"/>
    <w:rsid w:val="005639EE"/>
    <w:rsid w:val="00567AF6"/>
    <w:rsid w:val="00571403"/>
    <w:rsid w:val="00571A03"/>
    <w:rsid w:val="0057485A"/>
    <w:rsid w:val="00575E2A"/>
    <w:rsid w:val="0057665E"/>
    <w:rsid w:val="00576CFE"/>
    <w:rsid w:val="00576DC5"/>
    <w:rsid w:val="005856C6"/>
    <w:rsid w:val="00585E89"/>
    <w:rsid w:val="00590A4D"/>
    <w:rsid w:val="0059170A"/>
    <w:rsid w:val="00593869"/>
    <w:rsid w:val="00593D58"/>
    <w:rsid w:val="00596C77"/>
    <w:rsid w:val="005A0D06"/>
    <w:rsid w:val="005A1F91"/>
    <w:rsid w:val="005A2379"/>
    <w:rsid w:val="005A2751"/>
    <w:rsid w:val="005A3245"/>
    <w:rsid w:val="005A424E"/>
    <w:rsid w:val="005A661D"/>
    <w:rsid w:val="005A73B5"/>
    <w:rsid w:val="005A7521"/>
    <w:rsid w:val="005A7B9D"/>
    <w:rsid w:val="005B18F9"/>
    <w:rsid w:val="005B379E"/>
    <w:rsid w:val="005B392A"/>
    <w:rsid w:val="005B64EA"/>
    <w:rsid w:val="005B7026"/>
    <w:rsid w:val="005B72FB"/>
    <w:rsid w:val="005C02F2"/>
    <w:rsid w:val="005C0F6C"/>
    <w:rsid w:val="005C17F7"/>
    <w:rsid w:val="005D7EFD"/>
    <w:rsid w:val="005E1FA3"/>
    <w:rsid w:val="005E236A"/>
    <w:rsid w:val="005E2E79"/>
    <w:rsid w:val="005E39A5"/>
    <w:rsid w:val="005E4CFC"/>
    <w:rsid w:val="005E7A03"/>
    <w:rsid w:val="005E7B74"/>
    <w:rsid w:val="005F1F35"/>
    <w:rsid w:val="005F2966"/>
    <w:rsid w:val="005F2BA2"/>
    <w:rsid w:val="005F6961"/>
    <w:rsid w:val="005F7CEB"/>
    <w:rsid w:val="00602884"/>
    <w:rsid w:val="00603410"/>
    <w:rsid w:val="006072AF"/>
    <w:rsid w:val="0060754B"/>
    <w:rsid w:val="006077C9"/>
    <w:rsid w:val="00607FD2"/>
    <w:rsid w:val="00613B19"/>
    <w:rsid w:val="006158C0"/>
    <w:rsid w:val="006217D1"/>
    <w:rsid w:val="006228D1"/>
    <w:rsid w:val="0062299D"/>
    <w:rsid w:val="0062332A"/>
    <w:rsid w:val="00623E93"/>
    <w:rsid w:val="00624403"/>
    <w:rsid w:val="006252CB"/>
    <w:rsid w:val="006261CE"/>
    <w:rsid w:val="00631910"/>
    <w:rsid w:val="00633E8A"/>
    <w:rsid w:val="00635CB8"/>
    <w:rsid w:val="00635D9D"/>
    <w:rsid w:val="00636118"/>
    <w:rsid w:val="006370F0"/>
    <w:rsid w:val="00637376"/>
    <w:rsid w:val="006373AD"/>
    <w:rsid w:val="0063759A"/>
    <w:rsid w:val="00637F11"/>
    <w:rsid w:val="0064170E"/>
    <w:rsid w:val="00641919"/>
    <w:rsid w:val="00644C46"/>
    <w:rsid w:val="0064712A"/>
    <w:rsid w:val="0065003D"/>
    <w:rsid w:val="00650612"/>
    <w:rsid w:val="00657A48"/>
    <w:rsid w:val="006700DD"/>
    <w:rsid w:val="00671080"/>
    <w:rsid w:val="006720F1"/>
    <w:rsid w:val="006745E2"/>
    <w:rsid w:val="006749F8"/>
    <w:rsid w:val="006812BB"/>
    <w:rsid w:val="00683451"/>
    <w:rsid w:val="00683DE7"/>
    <w:rsid w:val="00683F2F"/>
    <w:rsid w:val="0068482E"/>
    <w:rsid w:val="00686064"/>
    <w:rsid w:val="00687DA0"/>
    <w:rsid w:val="006969CF"/>
    <w:rsid w:val="006A0C25"/>
    <w:rsid w:val="006A134F"/>
    <w:rsid w:val="006A1C6D"/>
    <w:rsid w:val="006B1122"/>
    <w:rsid w:val="006B1851"/>
    <w:rsid w:val="006B2FCA"/>
    <w:rsid w:val="006B31D9"/>
    <w:rsid w:val="006B344C"/>
    <w:rsid w:val="006B3B14"/>
    <w:rsid w:val="006B5A2F"/>
    <w:rsid w:val="006C3E4C"/>
    <w:rsid w:val="006C3F79"/>
    <w:rsid w:val="006C7C56"/>
    <w:rsid w:val="006D4106"/>
    <w:rsid w:val="006E0523"/>
    <w:rsid w:val="006E11B4"/>
    <w:rsid w:val="006E1690"/>
    <w:rsid w:val="006E3848"/>
    <w:rsid w:val="006E4E5B"/>
    <w:rsid w:val="006E5969"/>
    <w:rsid w:val="006E65A0"/>
    <w:rsid w:val="006E75F8"/>
    <w:rsid w:val="006E7D5B"/>
    <w:rsid w:val="006F178E"/>
    <w:rsid w:val="006F3251"/>
    <w:rsid w:val="006F3EFF"/>
    <w:rsid w:val="006F4213"/>
    <w:rsid w:val="006F472F"/>
    <w:rsid w:val="006F5B90"/>
    <w:rsid w:val="006F62B7"/>
    <w:rsid w:val="006F79D2"/>
    <w:rsid w:val="006F7AEF"/>
    <w:rsid w:val="0070389C"/>
    <w:rsid w:val="00707473"/>
    <w:rsid w:val="00710246"/>
    <w:rsid w:val="00711BD2"/>
    <w:rsid w:val="00712519"/>
    <w:rsid w:val="00712AB4"/>
    <w:rsid w:val="00714094"/>
    <w:rsid w:val="007175A4"/>
    <w:rsid w:val="007207B3"/>
    <w:rsid w:val="00722407"/>
    <w:rsid w:val="00722DAB"/>
    <w:rsid w:val="00722F60"/>
    <w:rsid w:val="00725791"/>
    <w:rsid w:val="00725B18"/>
    <w:rsid w:val="00727DEA"/>
    <w:rsid w:val="00731751"/>
    <w:rsid w:val="0073430B"/>
    <w:rsid w:val="007366C7"/>
    <w:rsid w:val="00736888"/>
    <w:rsid w:val="007423F7"/>
    <w:rsid w:val="0074507B"/>
    <w:rsid w:val="00745A8A"/>
    <w:rsid w:val="0074655F"/>
    <w:rsid w:val="00751EA7"/>
    <w:rsid w:val="007561D4"/>
    <w:rsid w:val="00756E8E"/>
    <w:rsid w:val="007631EF"/>
    <w:rsid w:val="00764014"/>
    <w:rsid w:val="007646B4"/>
    <w:rsid w:val="0077043D"/>
    <w:rsid w:val="0077295D"/>
    <w:rsid w:val="00773103"/>
    <w:rsid w:val="00773A85"/>
    <w:rsid w:val="00775C7F"/>
    <w:rsid w:val="007830FA"/>
    <w:rsid w:val="00787806"/>
    <w:rsid w:val="00787AB5"/>
    <w:rsid w:val="00790A39"/>
    <w:rsid w:val="00791F93"/>
    <w:rsid w:val="00793B65"/>
    <w:rsid w:val="00795E04"/>
    <w:rsid w:val="0079679F"/>
    <w:rsid w:val="007A02E5"/>
    <w:rsid w:val="007A0BC1"/>
    <w:rsid w:val="007A382F"/>
    <w:rsid w:val="007A499D"/>
    <w:rsid w:val="007A6725"/>
    <w:rsid w:val="007B0E5E"/>
    <w:rsid w:val="007B1D25"/>
    <w:rsid w:val="007B45FA"/>
    <w:rsid w:val="007B4A10"/>
    <w:rsid w:val="007B72BE"/>
    <w:rsid w:val="007C4418"/>
    <w:rsid w:val="007D2C6D"/>
    <w:rsid w:val="007D2FE0"/>
    <w:rsid w:val="007D31C8"/>
    <w:rsid w:val="007D4239"/>
    <w:rsid w:val="007D69B9"/>
    <w:rsid w:val="007E0F0F"/>
    <w:rsid w:val="007E5E2A"/>
    <w:rsid w:val="00801A8B"/>
    <w:rsid w:val="00803BF1"/>
    <w:rsid w:val="00803EC9"/>
    <w:rsid w:val="008051F1"/>
    <w:rsid w:val="008062B4"/>
    <w:rsid w:val="0080675B"/>
    <w:rsid w:val="008070D5"/>
    <w:rsid w:val="00807A48"/>
    <w:rsid w:val="00807B17"/>
    <w:rsid w:val="008112D9"/>
    <w:rsid w:val="00811EF6"/>
    <w:rsid w:val="0081277B"/>
    <w:rsid w:val="00813730"/>
    <w:rsid w:val="0081628A"/>
    <w:rsid w:val="00816B17"/>
    <w:rsid w:val="008205DD"/>
    <w:rsid w:val="00822534"/>
    <w:rsid w:val="008229F3"/>
    <w:rsid w:val="00823DAA"/>
    <w:rsid w:val="008259FA"/>
    <w:rsid w:val="0082711B"/>
    <w:rsid w:val="0083324F"/>
    <w:rsid w:val="0083431B"/>
    <w:rsid w:val="0083527A"/>
    <w:rsid w:val="00835A65"/>
    <w:rsid w:val="00840B28"/>
    <w:rsid w:val="0084111D"/>
    <w:rsid w:val="00844E19"/>
    <w:rsid w:val="00850F15"/>
    <w:rsid w:val="008537F1"/>
    <w:rsid w:val="00854306"/>
    <w:rsid w:val="00861B2B"/>
    <w:rsid w:val="008621A3"/>
    <w:rsid w:val="00862B76"/>
    <w:rsid w:val="00863540"/>
    <w:rsid w:val="008660AF"/>
    <w:rsid w:val="0086624D"/>
    <w:rsid w:val="00866722"/>
    <w:rsid w:val="00867AFE"/>
    <w:rsid w:val="0087012A"/>
    <w:rsid w:val="00871CE5"/>
    <w:rsid w:val="008728E8"/>
    <w:rsid w:val="00876591"/>
    <w:rsid w:val="00877DE6"/>
    <w:rsid w:val="00882528"/>
    <w:rsid w:val="00884A48"/>
    <w:rsid w:val="00884FD9"/>
    <w:rsid w:val="00886AFD"/>
    <w:rsid w:val="00890EFB"/>
    <w:rsid w:val="00893E4E"/>
    <w:rsid w:val="008953F0"/>
    <w:rsid w:val="008966B0"/>
    <w:rsid w:val="00896902"/>
    <w:rsid w:val="00897CF8"/>
    <w:rsid w:val="008A3EB9"/>
    <w:rsid w:val="008B55FA"/>
    <w:rsid w:val="008B59CD"/>
    <w:rsid w:val="008B6ECF"/>
    <w:rsid w:val="008B6F7C"/>
    <w:rsid w:val="008C097B"/>
    <w:rsid w:val="008C3C7F"/>
    <w:rsid w:val="008C3EB3"/>
    <w:rsid w:val="008D0623"/>
    <w:rsid w:val="008D1148"/>
    <w:rsid w:val="008D16D3"/>
    <w:rsid w:val="008D3813"/>
    <w:rsid w:val="008D4988"/>
    <w:rsid w:val="008D64B0"/>
    <w:rsid w:val="008E4C70"/>
    <w:rsid w:val="009000B3"/>
    <w:rsid w:val="0090087D"/>
    <w:rsid w:val="00904A59"/>
    <w:rsid w:val="00904ACC"/>
    <w:rsid w:val="009062BA"/>
    <w:rsid w:val="00910679"/>
    <w:rsid w:val="0091232F"/>
    <w:rsid w:val="00913D82"/>
    <w:rsid w:val="00914769"/>
    <w:rsid w:val="009206D2"/>
    <w:rsid w:val="0092106E"/>
    <w:rsid w:val="00924961"/>
    <w:rsid w:val="00924E21"/>
    <w:rsid w:val="009301EF"/>
    <w:rsid w:val="00932CA9"/>
    <w:rsid w:val="00940357"/>
    <w:rsid w:val="00941672"/>
    <w:rsid w:val="0094249C"/>
    <w:rsid w:val="00942DA3"/>
    <w:rsid w:val="00943F1E"/>
    <w:rsid w:val="009454BC"/>
    <w:rsid w:val="0094585A"/>
    <w:rsid w:val="00945883"/>
    <w:rsid w:val="00945CF8"/>
    <w:rsid w:val="009461B3"/>
    <w:rsid w:val="0095432B"/>
    <w:rsid w:val="00954D1E"/>
    <w:rsid w:val="00954DC9"/>
    <w:rsid w:val="00956096"/>
    <w:rsid w:val="00957C9A"/>
    <w:rsid w:val="009612B6"/>
    <w:rsid w:val="009618B4"/>
    <w:rsid w:val="009631AB"/>
    <w:rsid w:val="00963735"/>
    <w:rsid w:val="00965012"/>
    <w:rsid w:val="00967F88"/>
    <w:rsid w:val="00972C36"/>
    <w:rsid w:val="00972EAA"/>
    <w:rsid w:val="00973A7A"/>
    <w:rsid w:val="00976AE1"/>
    <w:rsid w:val="00980A9F"/>
    <w:rsid w:val="009819FE"/>
    <w:rsid w:val="0098551F"/>
    <w:rsid w:val="0098565E"/>
    <w:rsid w:val="00985CD3"/>
    <w:rsid w:val="0099090E"/>
    <w:rsid w:val="0099131D"/>
    <w:rsid w:val="0099187C"/>
    <w:rsid w:val="009929D5"/>
    <w:rsid w:val="009952DD"/>
    <w:rsid w:val="00996400"/>
    <w:rsid w:val="00996934"/>
    <w:rsid w:val="00997CDE"/>
    <w:rsid w:val="009A40ED"/>
    <w:rsid w:val="009A7310"/>
    <w:rsid w:val="009A798A"/>
    <w:rsid w:val="009B33A3"/>
    <w:rsid w:val="009B3B89"/>
    <w:rsid w:val="009B4DEF"/>
    <w:rsid w:val="009B575F"/>
    <w:rsid w:val="009B690A"/>
    <w:rsid w:val="009C217F"/>
    <w:rsid w:val="009C35D7"/>
    <w:rsid w:val="009C44EB"/>
    <w:rsid w:val="009D0CFA"/>
    <w:rsid w:val="009D28BF"/>
    <w:rsid w:val="009D3C12"/>
    <w:rsid w:val="009D629A"/>
    <w:rsid w:val="009D631B"/>
    <w:rsid w:val="009D6F2D"/>
    <w:rsid w:val="009E2549"/>
    <w:rsid w:val="009E4E24"/>
    <w:rsid w:val="009E5A63"/>
    <w:rsid w:val="009E5F62"/>
    <w:rsid w:val="009F17C7"/>
    <w:rsid w:val="009F36EA"/>
    <w:rsid w:val="00A01388"/>
    <w:rsid w:val="00A01B5F"/>
    <w:rsid w:val="00A03B4F"/>
    <w:rsid w:val="00A10F22"/>
    <w:rsid w:val="00A171FE"/>
    <w:rsid w:val="00A17858"/>
    <w:rsid w:val="00A20372"/>
    <w:rsid w:val="00A2062F"/>
    <w:rsid w:val="00A20F4F"/>
    <w:rsid w:val="00A2618D"/>
    <w:rsid w:val="00A278CF"/>
    <w:rsid w:val="00A357FD"/>
    <w:rsid w:val="00A37124"/>
    <w:rsid w:val="00A37FD2"/>
    <w:rsid w:val="00A41F2F"/>
    <w:rsid w:val="00A445BD"/>
    <w:rsid w:val="00A451D7"/>
    <w:rsid w:val="00A46E4D"/>
    <w:rsid w:val="00A50B65"/>
    <w:rsid w:val="00A51DB1"/>
    <w:rsid w:val="00A54866"/>
    <w:rsid w:val="00A554C5"/>
    <w:rsid w:val="00A570D3"/>
    <w:rsid w:val="00A65A26"/>
    <w:rsid w:val="00A719D9"/>
    <w:rsid w:val="00A71F9D"/>
    <w:rsid w:val="00A72469"/>
    <w:rsid w:val="00A77351"/>
    <w:rsid w:val="00A822C8"/>
    <w:rsid w:val="00A91443"/>
    <w:rsid w:val="00A943F6"/>
    <w:rsid w:val="00AA0105"/>
    <w:rsid w:val="00AA014A"/>
    <w:rsid w:val="00AA0596"/>
    <w:rsid w:val="00AA2831"/>
    <w:rsid w:val="00AA2ECB"/>
    <w:rsid w:val="00AA3939"/>
    <w:rsid w:val="00AA7041"/>
    <w:rsid w:val="00AB2545"/>
    <w:rsid w:val="00AB3C07"/>
    <w:rsid w:val="00AC06C5"/>
    <w:rsid w:val="00AC09D0"/>
    <w:rsid w:val="00AC0E72"/>
    <w:rsid w:val="00AC10CF"/>
    <w:rsid w:val="00AC21FF"/>
    <w:rsid w:val="00AC43E4"/>
    <w:rsid w:val="00AC5F10"/>
    <w:rsid w:val="00AD06DB"/>
    <w:rsid w:val="00AD5A97"/>
    <w:rsid w:val="00AE4B25"/>
    <w:rsid w:val="00AE7CE6"/>
    <w:rsid w:val="00AF0E1A"/>
    <w:rsid w:val="00B0066A"/>
    <w:rsid w:val="00B03867"/>
    <w:rsid w:val="00B10722"/>
    <w:rsid w:val="00B144FA"/>
    <w:rsid w:val="00B16D60"/>
    <w:rsid w:val="00B17B12"/>
    <w:rsid w:val="00B2167B"/>
    <w:rsid w:val="00B2289D"/>
    <w:rsid w:val="00B24593"/>
    <w:rsid w:val="00B25E97"/>
    <w:rsid w:val="00B2755E"/>
    <w:rsid w:val="00B27F51"/>
    <w:rsid w:val="00B332AB"/>
    <w:rsid w:val="00B350C9"/>
    <w:rsid w:val="00B36FA0"/>
    <w:rsid w:val="00B4083E"/>
    <w:rsid w:val="00B43644"/>
    <w:rsid w:val="00B4616E"/>
    <w:rsid w:val="00B4648B"/>
    <w:rsid w:val="00B466BA"/>
    <w:rsid w:val="00B50554"/>
    <w:rsid w:val="00B537FE"/>
    <w:rsid w:val="00B53906"/>
    <w:rsid w:val="00B5439C"/>
    <w:rsid w:val="00B54C26"/>
    <w:rsid w:val="00B56336"/>
    <w:rsid w:val="00B61932"/>
    <w:rsid w:val="00B64727"/>
    <w:rsid w:val="00B65391"/>
    <w:rsid w:val="00B653FA"/>
    <w:rsid w:val="00B7241C"/>
    <w:rsid w:val="00B72C75"/>
    <w:rsid w:val="00B83BE4"/>
    <w:rsid w:val="00B866EF"/>
    <w:rsid w:val="00B903A0"/>
    <w:rsid w:val="00B91D59"/>
    <w:rsid w:val="00B92B45"/>
    <w:rsid w:val="00BA0825"/>
    <w:rsid w:val="00BA0DC4"/>
    <w:rsid w:val="00BA3955"/>
    <w:rsid w:val="00BA4A02"/>
    <w:rsid w:val="00BA4B01"/>
    <w:rsid w:val="00BA500E"/>
    <w:rsid w:val="00BA50CB"/>
    <w:rsid w:val="00BA7C51"/>
    <w:rsid w:val="00BB19D2"/>
    <w:rsid w:val="00BB4B8E"/>
    <w:rsid w:val="00BB4D86"/>
    <w:rsid w:val="00BC65CE"/>
    <w:rsid w:val="00BC6C5E"/>
    <w:rsid w:val="00BC7BD5"/>
    <w:rsid w:val="00BD2570"/>
    <w:rsid w:val="00BD380B"/>
    <w:rsid w:val="00BD74D6"/>
    <w:rsid w:val="00BD75B6"/>
    <w:rsid w:val="00BE2B5E"/>
    <w:rsid w:val="00BE3D6B"/>
    <w:rsid w:val="00BE6E28"/>
    <w:rsid w:val="00BE71F3"/>
    <w:rsid w:val="00BF0BAA"/>
    <w:rsid w:val="00BF17CA"/>
    <w:rsid w:val="00BF2344"/>
    <w:rsid w:val="00BF23AB"/>
    <w:rsid w:val="00BF418B"/>
    <w:rsid w:val="00BF4898"/>
    <w:rsid w:val="00BF5D4E"/>
    <w:rsid w:val="00BF60A7"/>
    <w:rsid w:val="00BF7C7C"/>
    <w:rsid w:val="00C00027"/>
    <w:rsid w:val="00C005AE"/>
    <w:rsid w:val="00C0623F"/>
    <w:rsid w:val="00C069F1"/>
    <w:rsid w:val="00C07C50"/>
    <w:rsid w:val="00C07DEC"/>
    <w:rsid w:val="00C10042"/>
    <w:rsid w:val="00C1038E"/>
    <w:rsid w:val="00C10CE6"/>
    <w:rsid w:val="00C11CED"/>
    <w:rsid w:val="00C12CD0"/>
    <w:rsid w:val="00C1592C"/>
    <w:rsid w:val="00C2077F"/>
    <w:rsid w:val="00C213EB"/>
    <w:rsid w:val="00C21B11"/>
    <w:rsid w:val="00C22644"/>
    <w:rsid w:val="00C23B42"/>
    <w:rsid w:val="00C30458"/>
    <w:rsid w:val="00C31BDB"/>
    <w:rsid w:val="00C34949"/>
    <w:rsid w:val="00C3508F"/>
    <w:rsid w:val="00C35AA3"/>
    <w:rsid w:val="00C374FE"/>
    <w:rsid w:val="00C42EBF"/>
    <w:rsid w:val="00C44575"/>
    <w:rsid w:val="00C448E0"/>
    <w:rsid w:val="00C454DC"/>
    <w:rsid w:val="00C45F2D"/>
    <w:rsid w:val="00C5056F"/>
    <w:rsid w:val="00C53516"/>
    <w:rsid w:val="00C54FC5"/>
    <w:rsid w:val="00C55164"/>
    <w:rsid w:val="00C55442"/>
    <w:rsid w:val="00C5587A"/>
    <w:rsid w:val="00C5763C"/>
    <w:rsid w:val="00C645C1"/>
    <w:rsid w:val="00C6541C"/>
    <w:rsid w:val="00C66F19"/>
    <w:rsid w:val="00C67AAF"/>
    <w:rsid w:val="00C71E02"/>
    <w:rsid w:val="00C72AF2"/>
    <w:rsid w:val="00C7360D"/>
    <w:rsid w:val="00C772F1"/>
    <w:rsid w:val="00C82EDB"/>
    <w:rsid w:val="00C94403"/>
    <w:rsid w:val="00CA0140"/>
    <w:rsid w:val="00CA6A51"/>
    <w:rsid w:val="00CA7867"/>
    <w:rsid w:val="00CB191B"/>
    <w:rsid w:val="00CB22B6"/>
    <w:rsid w:val="00CB4450"/>
    <w:rsid w:val="00CB67F1"/>
    <w:rsid w:val="00CB7D50"/>
    <w:rsid w:val="00CC21FB"/>
    <w:rsid w:val="00CC4515"/>
    <w:rsid w:val="00CC52B3"/>
    <w:rsid w:val="00CC620B"/>
    <w:rsid w:val="00CC6DF1"/>
    <w:rsid w:val="00CC710F"/>
    <w:rsid w:val="00CD07AB"/>
    <w:rsid w:val="00CE3E28"/>
    <w:rsid w:val="00CE66B7"/>
    <w:rsid w:val="00CE705B"/>
    <w:rsid w:val="00CE73D7"/>
    <w:rsid w:val="00CF3DB5"/>
    <w:rsid w:val="00CF4E2E"/>
    <w:rsid w:val="00D0104A"/>
    <w:rsid w:val="00D023BB"/>
    <w:rsid w:val="00D02FB8"/>
    <w:rsid w:val="00D048F0"/>
    <w:rsid w:val="00D11448"/>
    <w:rsid w:val="00D11E0B"/>
    <w:rsid w:val="00D1214E"/>
    <w:rsid w:val="00D12438"/>
    <w:rsid w:val="00D12A75"/>
    <w:rsid w:val="00D13059"/>
    <w:rsid w:val="00D14DF3"/>
    <w:rsid w:val="00D16997"/>
    <w:rsid w:val="00D2114F"/>
    <w:rsid w:val="00D218E3"/>
    <w:rsid w:val="00D219A1"/>
    <w:rsid w:val="00D24650"/>
    <w:rsid w:val="00D2596C"/>
    <w:rsid w:val="00D279CB"/>
    <w:rsid w:val="00D314A6"/>
    <w:rsid w:val="00D324F8"/>
    <w:rsid w:val="00D34E65"/>
    <w:rsid w:val="00D36CFA"/>
    <w:rsid w:val="00D40E1E"/>
    <w:rsid w:val="00D41655"/>
    <w:rsid w:val="00D41A7D"/>
    <w:rsid w:val="00D43DCE"/>
    <w:rsid w:val="00D54239"/>
    <w:rsid w:val="00D5468C"/>
    <w:rsid w:val="00D54DF0"/>
    <w:rsid w:val="00D56418"/>
    <w:rsid w:val="00D57719"/>
    <w:rsid w:val="00D61B42"/>
    <w:rsid w:val="00D62AB3"/>
    <w:rsid w:val="00D650C1"/>
    <w:rsid w:val="00D65408"/>
    <w:rsid w:val="00D65CE1"/>
    <w:rsid w:val="00D715B9"/>
    <w:rsid w:val="00D7512A"/>
    <w:rsid w:val="00D84977"/>
    <w:rsid w:val="00D84AC6"/>
    <w:rsid w:val="00D94A40"/>
    <w:rsid w:val="00D9650F"/>
    <w:rsid w:val="00D9787D"/>
    <w:rsid w:val="00DA03A0"/>
    <w:rsid w:val="00DA0FFB"/>
    <w:rsid w:val="00DA2B61"/>
    <w:rsid w:val="00DA39A8"/>
    <w:rsid w:val="00DA42C0"/>
    <w:rsid w:val="00DA432D"/>
    <w:rsid w:val="00DA4D96"/>
    <w:rsid w:val="00DB0AE1"/>
    <w:rsid w:val="00DB2B01"/>
    <w:rsid w:val="00DB4DEE"/>
    <w:rsid w:val="00DC2FA6"/>
    <w:rsid w:val="00DC491F"/>
    <w:rsid w:val="00DD21CC"/>
    <w:rsid w:val="00DD46E1"/>
    <w:rsid w:val="00DD4B32"/>
    <w:rsid w:val="00DD664E"/>
    <w:rsid w:val="00DD738F"/>
    <w:rsid w:val="00DE0FA7"/>
    <w:rsid w:val="00DE1189"/>
    <w:rsid w:val="00DE2CA6"/>
    <w:rsid w:val="00DE6318"/>
    <w:rsid w:val="00DE6AD4"/>
    <w:rsid w:val="00DF024D"/>
    <w:rsid w:val="00DF1AC7"/>
    <w:rsid w:val="00DF5C51"/>
    <w:rsid w:val="00DF6245"/>
    <w:rsid w:val="00E04203"/>
    <w:rsid w:val="00E044A9"/>
    <w:rsid w:val="00E04B52"/>
    <w:rsid w:val="00E059F6"/>
    <w:rsid w:val="00E070F9"/>
    <w:rsid w:val="00E11D55"/>
    <w:rsid w:val="00E15C41"/>
    <w:rsid w:val="00E20A04"/>
    <w:rsid w:val="00E21730"/>
    <w:rsid w:val="00E23E1C"/>
    <w:rsid w:val="00E23F01"/>
    <w:rsid w:val="00E24C3B"/>
    <w:rsid w:val="00E25324"/>
    <w:rsid w:val="00E25DCD"/>
    <w:rsid w:val="00E269C0"/>
    <w:rsid w:val="00E31D9D"/>
    <w:rsid w:val="00E4028C"/>
    <w:rsid w:val="00E409EA"/>
    <w:rsid w:val="00E4264C"/>
    <w:rsid w:val="00E43395"/>
    <w:rsid w:val="00E43844"/>
    <w:rsid w:val="00E453DB"/>
    <w:rsid w:val="00E45DE4"/>
    <w:rsid w:val="00E46BB6"/>
    <w:rsid w:val="00E46C38"/>
    <w:rsid w:val="00E50C8B"/>
    <w:rsid w:val="00E50DEF"/>
    <w:rsid w:val="00E5210F"/>
    <w:rsid w:val="00E52A4B"/>
    <w:rsid w:val="00E544C4"/>
    <w:rsid w:val="00E54DEE"/>
    <w:rsid w:val="00E550D7"/>
    <w:rsid w:val="00E65C4E"/>
    <w:rsid w:val="00E70DB8"/>
    <w:rsid w:val="00E740E1"/>
    <w:rsid w:val="00E7421F"/>
    <w:rsid w:val="00E77D0F"/>
    <w:rsid w:val="00E81CC2"/>
    <w:rsid w:val="00E846B2"/>
    <w:rsid w:val="00E84C89"/>
    <w:rsid w:val="00E8604D"/>
    <w:rsid w:val="00E9134E"/>
    <w:rsid w:val="00E91A6E"/>
    <w:rsid w:val="00E927FD"/>
    <w:rsid w:val="00E93D56"/>
    <w:rsid w:val="00E97A33"/>
    <w:rsid w:val="00EA2253"/>
    <w:rsid w:val="00EA3A3F"/>
    <w:rsid w:val="00EA783C"/>
    <w:rsid w:val="00EB4881"/>
    <w:rsid w:val="00EC3439"/>
    <w:rsid w:val="00EC4B03"/>
    <w:rsid w:val="00EC4E4C"/>
    <w:rsid w:val="00EC655A"/>
    <w:rsid w:val="00EC67AE"/>
    <w:rsid w:val="00ED0925"/>
    <w:rsid w:val="00ED3EAE"/>
    <w:rsid w:val="00ED6C81"/>
    <w:rsid w:val="00ED6E29"/>
    <w:rsid w:val="00EE1A4E"/>
    <w:rsid w:val="00EE27AB"/>
    <w:rsid w:val="00EE43D1"/>
    <w:rsid w:val="00EE4575"/>
    <w:rsid w:val="00EE5C7B"/>
    <w:rsid w:val="00EE74DE"/>
    <w:rsid w:val="00EF3C1C"/>
    <w:rsid w:val="00EF3DC2"/>
    <w:rsid w:val="00EF5DED"/>
    <w:rsid w:val="00EF78C7"/>
    <w:rsid w:val="00F0218D"/>
    <w:rsid w:val="00F043F4"/>
    <w:rsid w:val="00F06A4A"/>
    <w:rsid w:val="00F06E40"/>
    <w:rsid w:val="00F10075"/>
    <w:rsid w:val="00F129E4"/>
    <w:rsid w:val="00F136B6"/>
    <w:rsid w:val="00F138EB"/>
    <w:rsid w:val="00F14595"/>
    <w:rsid w:val="00F15E8B"/>
    <w:rsid w:val="00F17F93"/>
    <w:rsid w:val="00F2123D"/>
    <w:rsid w:val="00F3367C"/>
    <w:rsid w:val="00F3427C"/>
    <w:rsid w:val="00F3535B"/>
    <w:rsid w:val="00F40EBF"/>
    <w:rsid w:val="00F450A4"/>
    <w:rsid w:val="00F47C06"/>
    <w:rsid w:val="00F52614"/>
    <w:rsid w:val="00F52C6B"/>
    <w:rsid w:val="00F5416D"/>
    <w:rsid w:val="00F542FB"/>
    <w:rsid w:val="00F62B14"/>
    <w:rsid w:val="00F66A44"/>
    <w:rsid w:val="00F676C8"/>
    <w:rsid w:val="00F722B5"/>
    <w:rsid w:val="00F858B5"/>
    <w:rsid w:val="00F902F9"/>
    <w:rsid w:val="00F9772A"/>
    <w:rsid w:val="00FA359E"/>
    <w:rsid w:val="00FA3F91"/>
    <w:rsid w:val="00FA4A14"/>
    <w:rsid w:val="00FA4A9F"/>
    <w:rsid w:val="00FA5D5F"/>
    <w:rsid w:val="00FA7B23"/>
    <w:rsid w:val="00FB2384"/>
    <w:rsid w:val="00FB25EF"/>
    <w:rsid w:val="00FB260B"/>
    <w:rsid w:val="00FB3AB3"/>
    <w:rsid w:val="00FB5CEB"/>
    <w:rsid w:val="00FB5F76"/>
    <w:rsid w:val="00FC1D56"/>
    <w:rsid w:val="00FC2754"/>
    <w:rsid w:val="00FC2980"/>
    <w:rsid w:val="00FC3D81"/>
    <w:rsid w:val="00FC5503"/>
    <w:rsid w:val="00FC75D6"/>
    <w:rsid w:val="00FD043C"/>
    <w:rsid w:val="00FD4054"/>
    <w:rsid w:val="00FD50ED"/>
    <w:rsid w:val="00FD5158"/>
    <w:rsid w:val="00FD5644"/>
    <w:rsid w:val="00FD6862"/>
    <w:rsid w:val="00FD7A3E"/>
    <w:rsid w:val="00FE19E0"/>
    <w:rsid w:val="00FE2003"/>
    <w:rsid w:val="00FE2E7F"/>
    <w:rsid w:val="00FE3BEA"/>
    <w:rsid w:val="00FE45F6"/>
    <w:rsid w:val="00FE60AC"/>
    <w:rsid w:val="00FE6BCB"/>
    <w:rsid w:val="00FF00D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4D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B6"/>
    <w:rPr>
      <w:rFonts w:ascii="Cambria" w:eastAsia="MS Minngs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BD75B6"/>
    <w:rPr>
      <w:sz w:val="16"/>
    </w:rPr>
  </w:style>
  <w:style w:type="paragraph" w:styleId="CommentText">
    <w:name w:val="annotation text"/>
    <w:basedOn w:val="Normal"/>
    <w:link w:val="CommentTextChar"/>
    <w:semiHidden/>
    <w:rsid w:val="00BD75B6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BD75B6"/>
    <w:rPr>
      <w:rFonts w:ascii="Cambria" w:eastAsia="MS Minngs" w:hAnsi="Cambria"/>
      <w:lang w:val="en-US" w:eastAsia="en-US" w:bidi="ar-SA"/>
    </w:rPr>
  </w:style>
  <w:style w:type="paragraph" w:styleId="BalloonText">
    <w:name w:val="Balloon Text"/>
    <w:basedOn w:val="Normal"/>
    <w:semiHidden/>
    <w:rsid w:val="00BD75B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47AB5"/>
    <w:rPr>
      <w:b/>
      <w:bCs/>
    </w:rPr>
  </w:style>
  <w:style w:type="character" w:customStyle="1" w:styleId="CommentSubjectChar">
    <w:name w:val="Comment Subject Char"/>
    <w:link w:val="CommentSubject"/>
    <w:rsid w:val="00547AB5"/>
    <w:rPr>
      <w:rFonts w:ascii="Cambria" w:eastAsia="MS Minngs" w:hAnsi="Cambria"/>
      <w:b/>
      <w:bCs/>
      <w:lang w:val="en-US" w:eastAsia="en-US" w:bidi="ar-SA"/>
    </w:rPr>
  </w:style>
  <w:style w:type="character" w:styleId="Hyperlink">
    <w:name w:val="Hyperlink"/>
    <w:uiPriority w:val="99"/>
    <w:rsid w:val="00330901"/>
    <w:rPr>
      <w:color w:val="0000FF"/>
      <w:u w:val="single"/>
    </w:rPr>
  </w:style>
  <w:style w:type="paragraph" w:customStyle="1" w:styleId="MediumList1-Accent41">
    <w:name w:val="Medium List 1 - Accent 41"/>
    <w:hidden/>
    <w:uiPriority w:val="71"/>
    <w:rsid w:val="00330901"/>
    <w:rPr>
      <w:rFonts w:ascii="Cambria" w:eastAsia="MS Minngs" w:hAnsi="Cambria"/>
      <w:sz w:val="24"/>
      <w:szCs w:val="24"/>
    </w:rPr>
  </w:style>
  <w:style w:type="paragraph" w:customStyle="1" w:styleId="MediumShading1-Accent21">
    <w:name w:val="Medium Shading 1 - Accent 21"/>
    <w:uiPriority w:val="1"/>
    <w:qFormat/>
    <w:rsid w:val="006F4213"/>
    <w:rPr>
      <w:rFonts w:ascii="Cambria" w:eastAsia="MS Mincho" w:hAnsi="Cambria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D1E54"/>
    <w:pPr>
      <w:jc w:val="center"/>
    </w:pPr>
    <w:rPr>
      <w:rFonts w:ascii="Times New Roman" w:hAnsi="Times New Roman"/>
      <w:noProof/>
    </w:rPr>
  </w:style>
  <w:style w:type="character" w:customStyle="1" w:styleId="EndNoteBibliographyTitleChar">
    <w:name w:val="EndNote Bibliography Title Char"/>
    <w:link w:val="EndNoteBibliographyTitle"/>
    <w:rsid w:val="004D1E54"/>
    <w:rPr>
      <w:rFonts w:eastAsia="MS Minngs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D1E54"/>
    <w:rPr>
      <w:rFonts w:ascii="Times New Roman" w:hAnsi="Times New Roman"/>
      <w:noProof/>
    </w:rPr>
  </w:style>
  <w:style w:type="character" w:customStyle="1" w:styleId="EndNoteBibliographyChar">
    <w:name w:val="EndNote Bibliography Char"/>
    <w:link w:val="EndNoteBibliography"/>
    <w:rsid w:val="004D1E54"/>
    <w:rPr>
      <w:rFonts w:eastAsia="MS Minngs"/>
      <w:noProof/>
      <w:sz w:val="24"/>
      <w:szCs w:val="24"/>
    </w:rPr>
  </w:style>
  <w:style w:type="paragraph" w:customStyle="1" w:styleId="DarkList-Accent31">
    <w:name w:val="Dark List - Accent 31"/>
    <w:hidden/>
    <w:uiPriority w:val="71"/>
    <w:rsid w:val="00C72AF2"/>
    <w:rPr>
      <w:rFonts w:ascii="Cambria" w:eastAsia="MS Minngs" w:hAnsi="Cambria"/>
      <w:sz w:val="24"/>
      <w:szCs w:val="24"/>
    </w:rPr>
  </w:style>
  <w:style w:type="paragraph" w:customStyle="1" w:styleId="LightList-Accent31">
    <w:name w:val="Light List - Accent 31"/>
    <w:hidden/>
    <w:uiPriority w:val="71"/>
    <w:rsid w:val="0077043D"/>
    <w:rPr>
      <w:rFonts w:ascii="Cambria" w:eastAsia="MS Minngs" w:hAnsi="Cambria"/>
      <w:sz w:val="24"/>
      <w:szCs w:val="24"/>
    </w:rPr>
  </w:style>
  <w:style w:type="paragraph" w:customStyle="1" w:styleId="MediumList2-Accent21">
    <w:name w:val="Medium List 2 - Accent 21"/>
    <w:hidden/>
    <w:uiPriority w:val="71"/>
    <w:rsid w:val="009A7310"/>
    <w:rPr>
      <w:rFonts w:ascii="Cambria" w:eastAsia="MS Minngs" w:hAnsi="Cambria"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1829FF"/>
  </w:style>
  <w:style w:type="paragraph" w:styleId="Header">
    <w:name w:val="header"/>
    <w:basedOn w:val="Normal"/>
    <w:link w:val="HeaderChar"/>
    <w:unhideWhenUsed/>
    <w:rsid w:val="00DC4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491F"/>
    <w:rPr>
      <w:rFonts w:ascii="Cambria" w:eastAsia="MS Minngs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4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F"/>
    <w:rPr>
      <w:rFonts w:ascii="Cambria" w:eastAsia="MS Minngs" w:hAnsi="Cambria"/>
      <w:sz w:val="24"/>
      <w:szCs w:val="24"/>
    </w:rPr>
  </w:style>
  <w:style w:type="character" w:customStyle="1" w:styleId="apple-converted-space">
    <w:name w:val="apple-converted-space"/>
    <w:basedOn w:val="DefaultParagraphFont"/>
    <w:rsid w:val="007A02E5"/>
  </w:style>
  <w:style w:type="character" w:styleId="FollowedHyperlink">
    <w:name w:val="FollowedHyperlink"/>
    <w:basedOn w:val="DefaultParagraphFont"/>
    <w:rsid w:val="001708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F858B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B6"/>
    <w:rPr>
      <w:rFonts w:ascii="Cambria" w:eastAsia="MS Minngs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BD75B6"/>
    <w:rPr>
      <w:sz w:val="16"/>
    </w:rPr>
  </w:style>
  <w:style w:type="paragraph" w:styleId="CommentText">
    <w:name w:val="annotation text"/>
    <w:basedOn w:val="Normal"/>
    <w:link w:val="CommentTextChar"/>
    <w:semiHidden/>
    <w:rsid w:val="00BD75B6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BD75B6"/>
    <w:rPr>
      <w:rFonts w:ascii="Cambria" w:eastAsia="MS Minngs" w:hAnsi="Cambria"/>
      <w:lang w:val="en-US" w:eastAsia="en-US" w:bidi="ar-SA"/>
    </w:rPr>
  </w:style>
  <w:style w:type="paragraph" w:styleId="BalloonText">
    <w:name w:val="Balloon Text"/>
    <w:basedOn w:val="Normal"/>
    <w:semiHidden/>
    <w:rsid w:val="00BD75B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47AB5"/>
    <w:rPr>
      <w:b/>
      <w:bCs/>
    </w:rPr>
  </w:style>
  <w:style w:type="character" w:customStyle="1" w:styleId="CommentSubjectChar">
    <w:name w:val="Comment Subject Char"/>
    <w:link w:val="CommentSubject"/>
    <w:rsid w:val="00547AB5"/>
    <w:rPr>
      <w:rFonts w:ascii="Cambria" w:eastAsia="MS Minngs" w:hAnsi="Cambria"/>
      <w:b/>
      <w:bCs/>
      <w:lang w:val="en-US" w:eastAsia="en-US" w:bidi="ar-SA"/>
    </w:rPr>
  </w:style>
  <w:style w:type="character" w:styleId="Hyperlink">
    <w:name w:val="Hyperlink"/>
    <w:uiPriority w:val="99"/>
    <w:rsid w:val="00330901"/>
    <w:rPr>
      <w:color w:val="0000FF"/>
      <w:u w:val="single"/>
    </w:rPr>
  </w:style>
  <w:style w:type="paragraph" w:customStyle="1" w:styleId="MediumList1-Accent41">
    <w:name w:val="Medium List 1 - Accent 41"/>
    <w:hidden/>
    <w:uiPriority w:val="71"/>
    <w:rsid w:val="00330901"/>
    <w:rPr>
      <w:rFonts w:ascii="Cambria" w:eastAsia="MS Minngs" w:hAnsi="Cambria"/>
      <w:sz w:val="24"/>
      <w:szCs w:val="24"/>
    </w:rPr>
  </w:style>
  <w:style w:type="paragraph" w:customStyle="1" w:styleId="MediumShading1-Accent21">
    <w:name w:val="Medium Shading 1 - Accent 21"/>
    <w:uiPriority w:val="1"/>
    <w:qFormat/>
    <w:rsid w:val="006F4213"/>
    <w:rPr>
      <w:rFonts w:ascii="Cambria" w:eastAsia="MS Mincho" w:hAnsi="Cambria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D1E54"/>
    <w:pPr>
      <w:jc w:val="center"/>
    </w:pPr>
    <w:rPr>
      <w:rFonts w:ascii="Times New Roman" w:hAnsi="Times New Roman"/>
      <w:noProof/>
    </w:rPr>
  </w:style>
  <w:style w:type="character" w:customStyle="1" w:styleId="EndNoteBibliographyTitleChar">
    <w:name w:val="EndNote Bibliography Title Char"/>
    <w:link w:val="EndNoteBibliographyTitle"/>
    <w:rsid w:val="004D1E54"/>
    <w:rPr>
      <w:rFonts w:eastAsia="MS Minngs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D1E54"/>
    <w:rPr>
      <w:rFonts w:ascii="Times New Roman" w:hAnsi="Times New Roman"/>
      <w:noProof/>
    </w:rPr>
  </w:style>
  <w:style w:type="character" w:customStyle="1" w:styleId="EndNoteBibliographyChar">
    <w:name w:val="EndNote Bibliography Char"/>
    <w:link w:val="EndNoteBibliography"/>
    <w:rsid w:val="004D1E54"/>
    <w:rPr>
      <w:rFonts w:eastAsia="MS Minngs"/>
      <w:noProof/>
      <w:sz w:val="24"/>
      <w:szCs w:val="24"/>
    </w:rPr>
  </w:style>
  <w:style w:type="paragraph" w:customStyle="1" w:styleId="DarkList-Accent31">
    <w:name w:val="Dark List - Accent 31"/>
    <w:hidden/>
    <w:uiPriority w:val="71"/>
    <w:rsid w:val="00C72AF2"/>
    <w:rPr>
      <w:rFonts w:ascii="Cambria" w:eastAsia="MS Minngs" w:hAnsi="Cambria"/>
      <w:sz w:val="24"/>
      <w:szCs w:val="24"/>
    </w:rPr>
  </w:style>
  <w:style w:type="paragraph" w:customStyle="1" w:styleId="LightList-Accent31">
    <w:name w:val="Light List - Accent 31"/>
    <w:hidden/>
    <w:uiPriority w:val="71"/>
    <w:rsid w:val="0077043D"/>
    <w:rPr>
      <w:rFonts w:ascii="Cambria" w:eastAsia="MS Minngs" w:hAnsi="Cambria"/>
      <w:sz w:val="24"/>
      <w:szCs w:val="24"/>
    </w:rPr>
  </w:style>
  <w:style w:type="paragraph" w:customStyle="1" w:styleId="MediumList2-Accent21">
    <w:name w:val="Medium List 2 - Accent 21"/>
    <w:hidden/>
    <w:uiPriority w:val="71"/>
    <w:rsid w:val="009A7310"/>
    <w:rPr>
      <w:rFonts w:ascii="Cambria" w:eastAsia="MS Minngs" w:hAnsi="Cambria"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1829FF"/>
  </w:style>
  <w:style w:type="paragraph" w:styleId="Header">
    <w:name w:val="header"/>
    <w:basedOn w:val="Normal"/>
    <w:link w:val="HeaderChar"/>
    <w:unhideWhenUsed/>
    <w:rsid w:val="00DC4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491F"/>
    <w:rPr>
      <w:rFonts w:ascii="Cambria" w:eastAsia="MS Minngs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4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F"/>
    <w:rPr>
      <w:rFonts w:ascii="Cambria" w:eastAsia="MS Minngs" w:hAnsi="Cambria"/>
      <w:sz w:val="24"/>
      <w:szCs w:val="24"/>
    </w:rPr>
  </w:style>
  <w:style w:type="character" w:customStyle="1" w:styleId="apple-converted-space">
    <w:name w:val="apple-converted-space"/>
    <w:basedOn w:val="DefaultParagraphFont"/>
    <w:rsid w:val="007A02E5"/>
  </w:style>
  <w:style w:type="character" w:styleId="FollowedHyperlink">
    <w:name w:val="FollowedHyperlink"/>
    <w:basedOn w:val="DefaultParagraphFont"/>
    <w:rsid w:val="001708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F858B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7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9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70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56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53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haplogrep.uibk.ac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0DD6E-3AAE-4714-9E58-093C5A36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16228</Words>
  <Characters>92506</Characters>
  <Application>Microsoft Office Word</Application>
  <DocSecurity>0</DocSecurity>
  <Lines>770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Examining the role of mitochondrial DNA common variants in schizophrenia</vt:lpstr>
    </vt:vector>
  </TitlesOfParts>
  <Company>CAMH</Company>
  <LinksUpToDate>false</LinksUpToDate>
  <CharactersWithSpaces>108517</CharactersWithSpaces>
  <SharedDoc>false</SharedDoc>
  <HLinks>
    <vt:vector size="114" baseType="variant">
      <vt:variant>
        <vt:i4>4194315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4653067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4784139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4390923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4653067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4325387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4521995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4325387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Examining the role of mitochondrial DNA common variants in schizophrenia</dc:title>
  <dc:creator>CAMH User</dc:creator>
  <cp:lastModifiedBy>CAMH User</cp:lastModifiedBy>
  <cp:revision>8</cp:revision>
  <cp:lastPrinted>2016-02-03T15:18:00Z</cp:lastPrinted>
  <dcterms:created xsi:type="dcterms:W3CDTF">2018-01-10T17:16:00Z</dcterms:created>
  <dcterms:modified xsi:type="dcterms:W3CDTF">2018-01-11T18:03:00Z</dcterms:modified>
</cp:coreProperties>
</file>